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03BB9" w14:textId="6FD5D0A0" w:rsidR="00A24E0B" w:rsidRPr="00A46CBD" w:rsidRDefault="00A24E0B" w:rsidP="00A46CBD">
      <w:pPr>
        <w:spacing w:line="276" w:lineRule="auto"/>
        <w:contextualSpacing/>
        <w:jc w:val="both"/>
        <w:rPr>
          <w:rFonts w:ascii="Century Gothic" w:hAnsi="Century Gothic" w:cs="Arial"/>
          <w:lang w:val="es-CO"/>
        </w:rPr>
      </w:pPr>
      <w:bookmarkStart w:id="0" w:name="_Hlk135734794"/>
      <w:bookmarkStart w:id="1" w:name="_Hlk127522470"/>
      <w:bookmarkStart w:id="2" w:name="_Hlk110933672"/>
      <w:r w:rsidRPr="00A46CBD">
        <w:rPr>
          <w:rFonts w:ascii="Century Gothic" w:hAnsi="Century Gothic" w:cs="Arial"/>
          <w:lang w:val="es-CO"/>
        </w:rPr>
        <w:t xml:space="preserve">Bogotá, </w:t>
      </w:r>
      <w:r w:rsidR="00D34144" w:rsidRPr="00A46CBD">
        <w:rPr>
          <w:rFonts w:ascii="Century Gothic" w:hAnsi="Century Gothic" w:cs="Arial"/>
          <w:lang w:val="es-CO"/>
        </w:rPr>
        <w:t xml:space="preserve">abril </w:t>
      </w:r>
      <w:r w:rsidRPr="00A46CBD">
        <w:rPr>
          <w:rFonts w:ascii="Century Gothic" w:hAnsi="Century Gothic" w:cs="Arial"/>
          <w:lang w:val="es-CO"/>
        </w:rPr>
        <w:t>de 202</w:t>
      </w:r>
      <w:r w:rsidR="00D34144" w:rsidRPr="00A46CBD">
        <w:rPr>
          <w:rFonts w:ascii="Century Gothic" w:hAnsi="Century Gothic" w:cs="Arial"/>
          <w:lang w:val="es-CO"/>
        </w:rPr>
        <w:t>4</w:t>
      </w:r>
    </w:p>
    <w:p w14:paraId="035FE7AD" w14:textId="77777777" w:rsidR="00A24E0B" w:rsidRPr="00A46CBD" w:rsidRDefault="00A24E0B" w:rsidP="00A46CBD">
      <w:pPr>
        <w:spacing w:line="276" w:lineRule="auto"/>
        <w:contextualSpacing/>
        <w:jc w:val="both"/>
        <w:rPr>
          <w:rFonts w:ascii="Century Gothic" w:hAnsi="Century Gothic" w:cs="Arial"/>
          <w:lang w:val="es-CO"/>
        </w:rPr>
      </w:pPr>
    </w:p>
    <w:p w14:paraId="1147858F" w14:textId="77777777" w:rsidR="00A24E0B" w:rsidRPr="00A46CBD" w:rsidRDefault="00A24E0B" w:rsidP="00A46CBD">
      <w:pPr>
        <w:spacing w:line="276" w:lineRule="auto"/>
        <w:contextualSpacing/>
        <w:jc w:val="both"/>
        <w:rPr>
          <w:rFonts w:ascii="Century Gothic" w:hAnsi="Century Gothic" w:cs="Arial"/>
          <w:b/>
          <w:lang w:val="es-CO"/>
        </w:rPr>
      </w:pPr>
      <w:r w:rsidRPr="00A46CBD">
        <w:rPr>
          <w:rFonts w:ascii="Century Gothic" w:hAnsi="Century Gothic" w:cs="Arial"/>
          <w:b/>
          <w:lang w:val="es-CO"/>
        </w:rPr>
        <w:t xml:space="preserve">Señores </w:t>
      </w:r>
    </w:p>
    <w:p w14:paraId="4A547575" w14:textId="65DA900E" w:rsidR="00D34144" w:rsidRPr="00A46CBD" w:rsidRDefault="00D34144" w:rsidP="00A46CBD">
      <w:pPr>
        <w:spacing w:line="276" w:lineRule="auto"/>
        <w:contextualSpacing/>
        <w:jc w:val="both"/>
        <w:rPr>
          <w:rFonts w:ascii="Century Gothic" w:hAnsi="Century Gothic"/>
          <w:b/>
          <w:bCs/>
        </w:rPr>
      </w:pPr>
      <w:r w:rsidRPr="00A46CBD">
        <w:rPr>
          <w:rFonts w:ascii="Century Gothic" w:hAnsi="Century Gothic"/>
        </w:rPr>
        <w:t>JUEZ CUARENTA Y SEIS (46) LABORAL DEL CIRCUITO DE BOGOTÁ</w:t>
      </w:r>
    </w:p>
    <w:p w14:paraId="1F9C5E77" w14:textId="78B1714C" w:rsidR="00A24E0B" w:rsidRPr="00A46CBD" w:rsidRDefault="00A24E0B" w:rsidP="00A46CBD">
      <w:pPr>
        <w:spacing w:line="276" w:lineRule="auto"/>
        <w:contextualSpacing/>
        <w:jc w:val="both"/>
        <w:rPr>
          <w:rFonts w:ascii="Century Gothic" w:hAnsi="Century Gothic" w:cs="Arial"/>
          <w:lang w:val="es-CO"/>
        </w:rPr>
      </w:pPr>
      <w:r w:rsidRPr="00A46CBD">
        <w:rPr>
          <w:rFonts w:ascii="Century Gothic" w:hAnsi="Century Gothic" w:cs="Arial"/>
          <w:b/>
          <w:lang w:val="es-CO"/>
        </w:rPr>
        <w:t>E.S.D</w:t>
      </w:r>
    </w:p>
    <w:p w14:paraId="4CE0AC9C" w14:textId="77777777" w:rsidR="00A24E0B" w:rsidRPr="00A46CBD" w:rsidRDefault="00A24E0B" w:rsidP="00A46CBD">
      <w:pPr>
        <w:spacing w:line="276" w:lineRule="auto"/>
        <w:contextualSpacing/>
        <w:jc w:val="both"/>
        <w:rPr>
          <w:rFonts w:ascii="Century Gothic" w:hAnsi="Century Gothic" w:cs="Arial"/>
          <w:lang w:val="es-CO"/>
        </w:rPr>
      </w:pPr>
      <w:r w:rsidRPr="00A46CBD">
        <w:rPr>
          <w:rFonts w:ascii="Century Gothic" w:hAnsi="Century Gothic" w:cs="Arial"/>
          <w:lang w:val="es-CO"/>
        </w:rPr>
        <w:t xml:space="preserve"> </w:t>
      </w:r>
    </w:p>
    <w:p w14:paraId="624AAB0C" w14:textId="77777777" w:rsidR="00A24E0B" w:rsidRPr="00A46CBD" w:rsidRDefault="00A24E0B" w:rsidP="0087460D">
      <w:pPr>
        <w:contextualSpacing/>
        <w:jc w:val="both"/>
        <w:rPr>
          <w:rFonts w:ascii="Century Gothic" w:hAnsi="Century Gothic" w:cs="Arial"/>
          <w:lang w:val="es-CO"/>
        </w:rPr>
      </w:pPr>
      <w:r w:rsidRPr="00A46CBD">
        <w:rPr>
          <w:rFonts w:ascii="Century Gothic" w:hAnsi="Century Gothic" w:cs="Arial"/>
          <w:lang w:val="es-CO"/>
        </w:rPr>
        <w:t xml:space="preserve">Ref. </w:t>
      </w:r>
      <w:r w:rsidRPr="00A46CBD">
        <w:rPr>
          <w:rFonts w:ascii="Century Gothic" w:hAnsi="Century Gothic" w:cs="Arial"/>
          <w:lang w:val="es-CO"/>
        </w:rPr>
        <w:tab/>
      </w:r>
    </w:p>
    <w:p w14:paraId="6590C50C" w14:textId="0628713F" w:rsidR="00A24E0B" w:rsidRPr="00A46CBD" w:rsidRDefault="00A24E0B" w:rsidP="0087460D">
      <w:pPr>
        <w:pStyle w:val="Default"/>
        <w:rPr>
          <w:rFonts w:cs="Times New Roman"/>
        </w:rPr>
      </w:pPr>
      <w:r w:rsidRPr="00A46CBD">
        <w:rPr>
          <w:rFonts w:cs="Arial"/>
        </w:rPr>
        <w:t>Proceso</w:t>
      </w:r>
      <w:r w:rsidRPr="00A46CBD">
        <w:rPr>
          <w:rFonts w:cs="Arial"/>
        </w:rPr>
        <w:tab/>
      </w:r>
      <w:r w:rsidRPr="00A46CBD">
        <w:rPr>
          <w:rFonts w:cs="Arial"/>
        </w:rPr>
        <w:tab/>
        <w:t xml:space="preserve">:  </w:t>
      </w:r>
      <w:r w:rsidR="00D65390" w:rsidRPr="00A46CBD">
        <w:rPr>
          <w:rFonts w:cs="Times New Roman"/>
        </w:rPr>
        <w:t>L</w:t>
      </w:r>
      <w:r w:rsidR="001213DA" w:rsidRPr="00A46CBD">
        <w:rPr>
          <w:rFonts w:cs="Times New Roman"/>
        </w:rPr>
        <w:t xml:space="preserve">aboral Ordinario </w:t>
      </w:r>
    </w:p>
    <w:p w14:paraId="7DE44774" w14:textId="79AE4CF2" w:rsidR="00A24E0B" w:rsidRPr="00A46CBD" w:rsidRDefault="00A24E0B" w:rsidP="0087460D">
      <w:pPr>
        <w:pStyle w:val="Default"/>
        <w:rPr>
          <w:rFonts w:cs="Calibri"/>
        </w:rPr>
      </w:pPr>
      <w:r w:rsidRPr="00A46CBD">
        <w:rPr>
          <w:rFonts w:cs="Arial"/>
        </w:rPr>
        <w:t>Demandante</w:t>
      </w:r>
      <w:r w:rsidRPr="00A46CBD">
        <w:rPr>
          <w:rFonts w:cs="Arial"/>
        </w:rPr>
        <w:tab/>
        <w:t xml:space="preserve">:  </w:t>
      </w:r>
      <w:r w:rsidR="00D34144" w:rsidRPr="00A46CBD">
        <w:t>ANA LUZ RUIZ Y OTROS</w:t>
      </w:r>
    </w:p>
    <w:p w14:paraId="7288741F" w14:textId="52F32500" w:rsidR="00A24E0B" w:rsidRPr="00A46CBD" w:rsidRDefault="00A24E0B" w:rsidP="0087460D">
      <w:pPr>
        <w:pStyle w:val="Default"/>
        <w:rPr>
          <w:rFonts w:cs="Calibri"/>
        </w:rPr>
      </w:pPr>
      <w:r w:rsidRPr="00A46CBD">
        <w:rPr>
          <w:rFonts w:cs="Arial"/>
        </w:rPr>
        <w:t>Demandado</w:t>
      </w:r>
      <w:r w:rsidR="00A46CBD" w:rsidRPr="00A46CBD">
        <w:rPr>
          <w:rFonts w:cs="Arial"/>
        </w:rPr>
        <w:tab/>
      </w:r>
      <w:r w:rsidRPr="00A46CBD">
        <w:rPr>
          <w:rFonts w:cs="Arial"/>
        </w:rPr>
        <w:t xml:space="preserve">: </w:t>
      </w:r>
      <w:r w:rsidR="00D34144" w:rsidRPr="00A46CBD">
        <w:t>APPLIED GREEN ENGINEERING Y OTROS</w:t>
      </w:r>
    </w:p>
    <w:p w14:paraId="52814D44" w14:textId="4C5CC3A9" w:rsidR="00A24E0B" w:rsidRPr="00A46CBD" w:rsidRDefault="00A24E0B" w:rsidP="0087460D">
      <w:pPr>
        <w:pStyle w:val="Default"/>
        <w:rPr>
          <w:rFonts w:cs="Calibri"/>
        </w:rPr>
      </w:pPr>
      <w:r w:rsidRPr="00A46CBD">
        <w:rPr>
          <w:rFonts w:cs="Arial"/>
        </w:rPr>
        <w:t>Radicado</w:t>
      </w:r>
      <w:r w:rsidRPr="00A46CBD">
        <w:rPr>
          <w:rFonts w:cs="Arial"/>
        </w:rPr>
        <w:tab/>
      </w:r>
      <w:r w:rsidRPr="00A46CBD">
        <w:rPr>
          <w:rFonts w:cs="Arial"/>
        </w:rPr>
        <w:tab/>
        <w:t xml:space="preserve">:  </w:t>
      </w:r>
      <w:r w:rsidR="00D34144" w:rsidRPr="00A46CBD">
        <w:t>2023-370</w:t>
      </w:r>
    </w:p>
    <w:bookmarkEnd w:id="0"/>
    <w:p w14:paraId="457E0378" w14:textId="77777777" w:rsidR="00A24E0B" w:rsidRPr="00A46CBD" w:rsidRDefault="00A24E0B" w:rsidP="00A46CBD">
      <w:pPr>
        <w:spacing w:line="276" w:lineRule="auto"/>
        <w:contextualSpacing/>
        <w:jc w:val="both"/>
        <w:rPr>
          <w:rFonts w:ascii="Century Gothic" w:hAnsi="Century Gothic" w:cs="Arial"/>
          <w:lang w:val="es-CO"/>
        </w:rPr>
      </w:pPr>
    </w:p>
    <w:p w14:paraId="0E57DD4D" w14:textId="63646DFA" w:rsidR="00A24E0B" w:rsidRPr="00A46CBD" w:rsidRDefault="00A24E0B" w:rsidP="00A46CBD">
      <w:pPr>
        <w:spacing w:line="276" w:lineRule="auto"/>
        <w:contextualSpacing/>
        <w:jc w:val="center"/>
        <w:rPr>
          <w:rFonts w:ascii="Century Gothic" w:hAnsi="Century Gothic" w:cs="Arial"/>
          <w:b/>
          <w:lang w:val="es-CO"/>
        </w:rPr>
      </w:pPr>
      <w:r w:rsidRPr="00A46CBD">
        <w:rPr>
          <w:rFonts w:ascii="Century Gothic" w:hAnsi="Century Gothic" w:cs="Arial"/>
          <w:b/>
          <w:lang w:val="es-CO"/>
        </w:rPr>
        <w:t xml:space="preserve">ASUNTO: CONTESTACIÓN DE </w:t>
      </w:r>
      <w:r w:rsidR="00771212" w:rsidRPr="00A46CBD">
        <w:rPr>
          <w:rFonts w:ascii="Century Gothic" w:hAnsi="Century Gothic" w:cs="Arial"/>
          <w:b/>
          <w:lang w:val="es-CO"/>
        </w:rPr>
        <w:t xml:space="preserve">DEMANDA </w:t>
      </w:r>
    </w:p>
    <w:p w14:paraId="5BD18A1E" w14:textId="77777777" w:rsidR="00A24E0B" w:rsidRPr="00A46CBD" w:rsidRDefault="00A24E0B" w:rsidP="00A46CBD">
      <w:pPr>
        <w:spacing w:line="276" w:lineRule="auto"/>
        <w:contextualSpacing/>
        <w:jc w:val="both"/>
        <w:rPr>
          <w:rFonts w:ascii="Century Gothic" w:hAnsi="Century Gothic" w:cs="Arial"/>
          <w:b/>
        </w:rPr>
      </w:pPr>
    </w:p>
    <w:p w14:paraId="5AC2FB50" w14:textId="7A0DA2EE" w:rsidR="00A24E0B" w:rsidRPr="00A46CBD" w:rsidRDefault="00A24E0B" w:rsidP="00A46CBD">
      <w:pPr>
        <w:autoSpaceDE w:val="0"/>
        <w:autoSpaceDN w:val="0"/>
        <w:spacing w:line="276" w:lineRule="auto"/>
        <w:jc w:val="both"/>
        <w:rPr>
          <w:rFonts w:ascii="Century Gothic" w:hAnsi="Century Gothic"/>
        </w:rPr>
      </w:pPr>
      <w:r w:rsidRPr="00A46CBD">
        <w:rPr>
          <w:rFonts w:ascii="Century Gothic" w:hAnsi="Century Gothic"/>
          <w:b/>
          <w:bCs/>
          <w:color w:val="000000"/>
        </w:rPr>
        <w:t>HEILYN BAUTISTA BARRERA</w:t>
      </w:r>
      <w:r w:rsidRPr="00A46CBD">
        <w:rPr>
          <w:rFonts w:ascii="Century Gothic" w:hAnsi="Century Gothic"/>
          <w:color w:val="000000"/>
        </w:rPr>
        <w:t xml:space="preserve">, mayor de edad, identificada con la cédula de ciudadanía No1.143.350.727  de C/gena, domiciliada y vecina de la ciudad de Bogotá, abogada en ejercicio y portadora de la tarjeta profesional No.279.003 del Consejo Superior de la Judicatura, actuando en nombre y representación de LA EQUIDAD SEGUROS </w:t>
      </w:r>
      <w:r w:rsidR="00D65390" w:rsidRPr="00A46CBD">
        <w:rPr>
          <w:rFonts w:ascii="Century Gothic" w:hAnsi="Century Gothic"/>
          <w:color w:val="000000"/>
        </w:rPr>
        <w:t xml:space="preserve">GENERALES </w:t>
      </w:r>
      <w:r w:rsidRPr="00A46CBD">
        <w:rPr>
          <w:rFonts w:ascii="Century Gothic" w:hAnsi="Century Gothic"/>
          <w:color w:val="000000"/>
        </w:rPr>
        <w:t xml:space="preserve">O.C., representada legalmente por el señor NESTOR RAUL HERNANDEZ OSPINA identificado con la cédula de ciudadanía No. 94.311.640, tal y como consta en el certificado de existencia y representación expedido por la Superintendencia Financiera de Colombia, aseguradora constituida mediante Escritura Pública No. 2948 del 24 de junio de 1970 ante la Notaria 10 del Círculo de Bogotá, identificada con el Nit.860.028.415-5 y con domicilio principal en la ciudad de Bogotá D.C., de conformidad con el poder general que me fuere conferido el 29  de diciembre  de 2021 mediante escritura pública No. 3041  de la Notaria 10 del Círculo de Bogotá, </w:t>
      </w:r>
      <w:r w:rsidRPr="00A46CBD">
        <w:rPr>
          <w:rFonts w:ascii="Century Gothic" w:hAnsi="Century Gothic"/>
          <w:color w:val="000000"/>
          <w:bdr w:val="none" w:sz="0" w:space="0" w:color="auto" w:frame="1"/>
          <w:shd w:val="clear" w:color="auto" w:fill="FFFFFF"/>
        </w:rPr>
        <w:t>respetuosamente me permito presentar la CONTESTACIÓN A LA DEMANDA</w:t>
      </w:r>
      <w:r w:rsidR="00C456EE" w:rsidRPr="00A46CBD">
        <w:rPr>
          <w:rFonts w:ascii="Century Gothic" w:hAnsi="Century Gothic"/>
          <w:color w:val="000000"/>
          <w:bdr w:val="none" w:sz="0" w:space="0" w:color="auto" w:frame="1"/>
          <w:shd w:val="clear" w:color="auto" w:fill="FFFFFF"/>
        </w:rPr>
        <w:t xml:space="preserve"> presentada por </w:t>
      </w:r>
      <w:r w:rsidR="00D34144" w:rsidRPr="00A46CBD">
        <w:rPr>
          <w:rFonts w:ascii="Century Gothic" w:hAnsi="Century Gothic"/>
        </w:rPr>
        <w:t xml:space="preserve">ANA LUZ RUIZ </w:t>
      </w:r>
      <w:proofErr w:type="spellStart"/>
      <w:r w:rsidR="00D34144" w:rsidRPr="00A46CBD">
        <w:rPr>
          <w:rFonts w:ascii="Century Gothic" w:hAnsi="Century Gothic"/>
        </w:rPr>
        <w:t>RUIZ</w:t>
      </w:r>
      <w:proofErr w:type="spellEnd"/>
      <w:r w:rsidR="00D34144" w:rsidRPr="00A46CBD">
        <w:rPr>
          <w:rFonts w:ascii="Century Gothic" w:hAnsi="Century Gothic"/>
        </w:rPr>
        <w:t xml:space="preserve"> Y OTROS</w:t>
      </w:r>
      <w:r w:rsidRPr="00A46CBD">
        <w:rPr>
          <w:rFonts w:ascii="Century Gothic" w:hAnsi="Century Gothic"/>
          <w:color w:val="000000"/>
          <w:bdr w:val="none" w:sz="0" w:space="0" w:color="auto" w:frame="1"/>
          <w:shd w:val="clear" w:color="auto" w:fill="FFFFFF"/>
        </w:rPr>
        <w:t>, dentro del término legal establecido</w:t>
      </w:r>
      <w:bookmarkEnd w:id="1"/>
      <w:r w:rsidRPr="00A46CBD">
        <w:rPr>
          <w:rFonts w:ascii="Century Gothic" w:hAnsi="Century Gothic"/>
          <w:color w:val="000000"/>
          <w:bdr w:val="none" w:sz="0" w:space="0" w:color="auto" w:frame="1"/>
          <w:shd w:val="clear" w:color="auto" w:fill="FFFFFF"/>
        </w:rPr>
        <w:t>, manifestando lo siguiente</w:t>
      </w:r>
      <w:bookmarkEnd w:id="2"/>
      <w:r w:rsidRPr="00A46CBD">
        <w:rPr>
          <w:rFonts w:ascii="Century Gothic" w:hAnsi="Century Gothic"/>
          <w:color w:val="000000"/>
          <w:bdr w:val="none" w:sz="0" w:space="0" w:color="auto" w:frame="1"/>
          <w:shd w:val="clear" w:color="auto" w:fill="FFFFFF"/>
        </w:rPr>
        <w:t>:</w:t>
      </w:r>
    </w:p>
    <w:p w14:paraId="05301B56" w14:textId="77777777" w:rsidR="00A24E0B" w:rsidRPr="00A46CBD" w:rsidRDefault="00A24E0B" w:rsidP="00A46CBD">
      <w:pPr>
        <w:spacing w:line="276" w:lineRule="auto"/>
        <w:jc w:val="both"/>
        <w:rPr>
          <w:rFonts w:ascii="Century Gothic" w:hAnsi="Century Gothic"/>
          <w:b/>
        </w:rPr>
      </w:pPr>
    </w:p>
    <w:p w14:paraId="49AE87F1" w14:textId="768885D3" w:rsidR="00641992" w:rsidRPr="00A46CBD" w:rsidRDefault="00641992" w:rsidP="00A46CBD">
      <w:pPr>
        <w:spacing w:line="276" w:lineRule="auto"/>
        <w:rPr>
          <w:rFonts w:ascii="Century Gothic" w:hAnsi="Century Gothic"/>
          <w:lang w:val="es-ES"/>
        </w:rPr>
      </w:pPr>
    </w:p>
    <w:p w14:paraId="6E82EA15" w14:textId="1D6D1214" w:rsidR="00A24E0B" w:rsidRPr="00A46CBD" w:rsidRDefault="00A24E0B" w:rsidP="00A46CBD">
      <w:pPr>
        <w:pStyle w:val="Prrafodelista"/>
        <w:numPr>
          <w:ilvl w:val="0"/>
          <w:numId w:val="25"/>
        </w:numPr>
        <w:rPr>
          <w:rFonts w:ascii="Century Gothic" w:hAnsi="Century Gothic"/>
          <w:sz w:val="24"/>
          <w:szCs w:val="24"/>
          <w:lang w:val="es-ES"/>
        </w:rPr>
      </w:pPr>
      <w:bookmarkStart w:id="3" w:name="_Hlk110936023"/>
      <w:r w:rsidRPr="00A46CBD">
        <w:rPr>
          <w:rFonts w:ascii="Century Gothic" w:hAnsi="Century Gothic"/>
          <w:b/>
          <w:sz w:val="24"/>
          <w:szCs w:val="24"/>
        </w:rPr>
        <w:t>EN CUANTO A LOS HECHOS DE LA DEMANDA</w:t>
      </w:r>
    </w:p>
    <w:bookmarkEnd w:id="3"/>
    <w:p w14:paraId="11831FE1" w14:textId="77777777" w:rsidR="00A24E0B" w:rsidRPr="00A46CBD" w:rsidRDefault="00A24E0B" w:rsidP="00A46CBD">
      <w:pPr>
        <w:spacing w:line="276" w:lineRule="auto"/>
        <w:rPr>
          <w:rFonts w:ascii="Century Gothic" w:hAnsi="Century Gothic"/>
          <w:lang w:val="es-ES"/>
        </w:rPr>
      </w:pPr>
    </w:p>
    <w:p w14:paraId="2D56A719" w14:textId="7055269F" w:rsidR="00641992" w:rsidRPr="00A46CBD" w:rsidRDefault="00641992" w:rsidP="00A46CBD">
      <w:pPr>
        <w:spacing w:line="276" w:lineRule="auto"/>
        <w:rPr>
          <w:rFonts w:ascii="Century Gothic" w:hAnsi="Century Gothic"/>
          <w:lang w:val="es-ES"/>
        </w:rPr>
      </w:pPr>
    </w:p>
    <w:p w14:paraId="51C7F91F" w14:textId="03DAB828" w:rsidR="00D34144" w:rsidRPr="00A46CBD" w:rsidRDefault="00A4178F" w:rsidP="00A46CBD">
      <w:pPr>
        <w:pStyle w:val="Prrafodelista"/>
        <w:numPr>
          <w:ilvl w:val="0"/>
          <w:numId w:val="5"/>
        </w:numPr>
        <w:jc w:val="both"/>
        <w:rPr>
          <w:rFonts w:ascii="Century Gothic" w:hAnsi="Century Gothic"/>
          <w:color w:val="000000"/>
          <w:sz w:val="24"/>
          <w:szCs w:val="24"/>
        </w:rPr>
      </w:pPr>
      <w:bookmarkStart w:id="4" w:name="_Hlk110936050"/>
      <w:r w:rsidRPr="00A46CBD">
        <w:rPr>
          <w:rFonts w:ascii="Century Gothic" w:hAnsi="Century Gothic"/>
          <w:sz w:val="24"/>
          <w:szCs w:val="24"/>
          <w:lang w:val="es-ES"/>
        </w:rPr>
        <w:t xml:space="preserve">No nos </w:t>
      </w:r>
      <w:r w:rsidR="00335D52" w:rsidRPr="00A46CBD">
        <w:rPr>
          <w:rFonts w:ascii="Century Gothic" w:hAnsi="Century Gothic"/>
          <w:sz w:val="24"/>
          <w:szCs w:val="24"/>
          <w:lang w:val="es-ES"/>
        </w:rPr>
        <w:t>consta, las</w:t>
      </w:r>
      <w:r w:rsidRPr="00A46CBD">
        <w:rPr>
          <w:rFonts w:ascii="Century Gothic" w:hAnsi="Century Gothic"/>
          <w:sz w:val="24"/>
          <w:szCs w:val="24"/>
          <w:lang w:val="es-ES"/>
        </w:rPr>
        <w:t xml:space="preserve"> circunstancias narradas en este </w:t>
      </w:r>
      <w:r w:rsidR="007319CE" w:rsidRPr="00A46CBD">
        <w:rPr>
          <w:rFonts w:ascii="Century Gothic" w:hAnsi="Century Gothic"/>
          <w:sz w:val="24"/>
          <w:szCs w:val="24"/>
          <w:lang w:val="es-ES"/>
        </w:rPr>
        <w:t>numeral</w:t>
      </w:r>
      <w:r w:rsidRPr="00A46CBD">
        <w:rPr>
          <w:rFonts w:ascii="Century Gothic" w:hAnsi="Century Gothic"/>
          <w:sz w:val="24"/>
          <w:szCs w:val="24"/>
          <w:lang w:val="es-ES"/>
        </w:rPr>
        <w:t xml:space="preserve"> son totalmente ajenas </w:t>
      </w:r>
      <w:r w:rsidR="007319CE" w:rsidRPr="00A46CBD">
        <w:rPr>
          <w:rFonts w:ascii="Century Gothic" w:hAnsi="Century Gothic"/>
          <w:sz w:val="24"/>
          <w:szCs w:val="24"/>
          <w:lang w:val="es-ES"/>
        </w:rPr>
        <w:t>a LA</w:t>
      </w:r>
      <w:r w:rsidRPr="00A46CBD">
        <w:rPr>
          <w:rFonts w:ascii="Century Gothic" w:hAnsi="Century Gothic"/>
          <w:color w:val="000000"/>
          <w:sz w:val="24"/>
          <w:szCs w:val="24"/>
        </w:rPr>
        <w:t xml:space="preserve"> EQUIDAD </w:t>
      </w:r>
      <w:r w:rsidR="00D65390" w:rsidRPr="00A46CBD">
        <w:rPr>
          <w:rFonts w:ascii="Century Gothic" w:hAnsi="Century Gothic"/>
          <w:color w:val="000000"/>
          <w:sz w:val="24"/>
          <w:szCs w:val="24"/>
        </w:rPr>
        <w:t xml:space="preserve">SEGUROS GENERALES </w:t>
      </w:r>
      <w:r w:rsidR="007319CE" w:rsidRPr="00A46CBD">
        <w:rPr>
          <w:rFonts w:ascii="Century Gothic" w:hAnsi="Century Gothic"/>
          <w:color w:val="000000"/>
          <w:sz w:val="24"/>
          <w:szCs w:val="24"/>
        </w:rPr>
        <w:t>O.C</w:t>
      </w:r>
      <w:r w:rsidRPr="00A46CBD">
        <w:rPr>
          <w:rFonts w:ascii="Century Gothic" w:hAnsi="Century Gothic"/>
          <w:color w:val="000000"/>
          <w:sz w:val="24"/>
          <w:szCs w:val="24"/>
        </w:rPr>
        <w:t>, por lo cual debe probarse</w:t>
      </w:r>
      <w:r w:rsidR="005415BC" w:rsidRPr="00A46CBD">
        <w:rPr>
          <w:rFonts w:ascii="Century Gothic" w:hAnsi="Century Gothic"/>
          <w:color w:val="000000"/>
          <w:sz w:val="24"/>
          <w:szCs w:val="24"/>
        </w:rPr>
        <w:t>.</w:t>
      </w:r>
      <w:r w:rsidR="001213DA" w:rsidRPr="00A46CBD">
        <w:rPr>
          <w:rFonts w:ascii="Century Gothic" w:hAnsi="Century Gothic"/>
          <w:color w:val="000000"/>
          <w:sz w:val="24"/>
          <w:szCs w:val="24"/>
        </w:rPr>
        <w:t xml:space="preserve"> </w:t>
      </w:r>
      <w:bookmarkEnd w:id="4"/>
    </w:p>
    <w:p w14:paraId="1EC96B35" w14:textId="3022A48D" w:rsidR="001213DA" w:rsidRPr="00A46CBD" w:rsidRDefault="001213DA" w:rsidP="00A46CBD">
      <w:pPr>
        <w:pStyle w:val="Prrafodelista"/>
        <w:jc w:val="both"/>
        <w:rPr>
          <w:rFonts w:ascii="Century Gothic" w:hAnsi="Century Gothic"/>
          <w:color w:val="000000"/>
          <w:sz w:val="24"/>
          <w:szCs w:val="24"/>
        </w:rPr>
      </w:pPr>
    </w:p>
    <w:p w14:paraId="5F176DC9" w14:textId="260C673A" w:rsidR="005C0DE3" w:rsidRPr="00A46CBD" w:rsidRDefault="005C0DE3"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lang w:val="es-ES"/>
        </w:rPr>
        <w:t>No nos consta, las circunstancias narradas en este numeral son totalmente ajenas a LA</w:t>
      </w:r>
      <w:r w:rsidRPr="00A46CBD">
        <w:rPr>
          <w:rFonts w:ascii="Century Gothic" w:hAnsi="Century Gothic"/>
          <w:color w:val="000000"/>
          <w:sz w:val="24"/>
          <w:szCs w:val="24"/>
        </w:rPr>
        <w:t xml:space="preserve"> EQUIDAD SEGUROS GENERALES O.C, por lo cual debe probarse. </w:t>
      </w:r>
    </w:p>
    <w:p w14:paraId="3C0F75F6" w14:textId="13E756A2" w:rsidR="001213DA" w:rsidRPr="00A46CBD" w:rsidRDefault="001213DA" w:rsidP="00A46CBD">
      <w:pPr>
        <w:pStyle w:val="Prrafodelista"/>
        <w:jc w:val="both"/>
        <w:rPr>
          <w:rFonts w:ascii="Century Gothic" w:hAnsi="Century Gothic"/>
          <w:sz w:val="24"/>
          <w:szCs w:val="24"/>
        </w:rPr>
      </w:pPr>
    </w:p>
    <w:p w14:paraId="7D4FC9E7" w14:textId="77777777" w:rsidR="001477B1" w:rsidRPr="00A46CBD" w:rsidRDefault="001477B1" w:rsidP="00A46CBD">
      <w:pPr>
        <w:pStyle w:val="Prrafodelista"/>
        <w:jc w:val="both"/>
        <w:rPr>
          <w:rFonts w:ascii="Century Gothic" w:hAnsi="Century Gothic"/>
          <w:color w:val="000000"/>
          <w:sz w:val="24"/>
          <w:szCs w:val="24"/>
        </w:rPr>
      </w:pPr>
    </w:p>
    <w:p w14:paraId="20DB9B3A" w14:textId="44E0D278" w:rsidR="005C0DE3" w:rsidRPr="00A46CBD" w:rsidRDefault="005C0DE3"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lang w:val="es-ES"/>
        </w:rPr>
        <w:t>No nos consta, las circunstancias narradas en este numeral son totalmente ajenas a LA</w:t>
      </w:r>
      <w:r w:rsidRPr="00A46CBD">
        <w:rPr>
          <w:rFonts w:ascii="Century Gothic" w:hAnsi="Century Gothic"/>
          <w:color w:val="000000"/>
          <w:sz w:val="24"/>
          <w:szCs w:val="24"/>
        </w:rPr>
        <w:t xml:space="preserve"> EQUIDAD SEGUROS GENERALES O.C, por lo cual debe probarse. </w:t>
      </w:r>
    </w:p>
    <w:p w14:paraId="2CF3466A" w14:textId="4D54BF99" w:rsidR="001477B1" w:rsidRPr="00A46CBD" w:rsidRDefault="001477B1" w:rsidP="00A46CBD">
      <w:pPr>
        <w:pStyle w:val="Prrafodelista"/>
        <w:jc w:val="both"/>
        <w:rPr>
          <w:rFonts w:ascii="Century Gothic" w:hAnsi="Century Gothic"/>
          <w:sz w:val="24"/>
          <w:szCs w:val="24"/>
        </w:rPr>
      </w:pPr>
    </w:p>
    <w:p w14:paraId="0EF15165" w14:textId="77777777" w:rsidR="001477B1" w:rsidRPr="00A46CBD" w:rsidRDefault="001477B1" w:rsidP="00A46CBD">
      <w:pPr>
        <w:pStyle w:val="Prrafodelista"/>
        <w:jc w:val="both"/>
        <w:rPr>
          <w:rFonts w:ascii="Century Gothic" w:hAnsi="Century Gothic"/>
          <w:color w:val="000000"/>
          <w:sz w:val="24"/>
          <w:szCs w:val="24"/>
        </w:rPr>
      </w:pPr>
    </w:p>
    <w:p w14:paraId="17B00767" w14:textId="77777777" w:rsidR="00522698" w:rsidRPr="00A46CBD" w:rsidRDefault="00522698"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lang w:val="es-ES"/>
        </w:rPr>
        <w:t>No nos consta, las circunstancias narradas en este numeral son totalmente ajenas a LA</w:t>
      </w:r>
      <w:r w:rsidRPr="00A46CBD">
        <w:rPr>
          <w:rFonts w:ascii="Century Gothic" w:hAnsi="Century Gothic"/>
          <w:color w:val="000000"/>
          <w:sz w:val="24"/>
          <w:szCs w:val="24"/>
        </w:rPr>
        <w:t xml:space="preserve"> EQUIDAD SEGUROS GENERALES O.C, por lo cual debe probarse. </w:t>
      </w:r>
    </w:p>
    <w:p w14:paraId="401C2E75" w14:textId="77777777" w:rsidR="00522698" w:rsidRPr="00A46CBD" w:rsidRDefault="00522698" w:rsidP="00A46CBD">
      <w:pPr>
        <w:pStyle w:val="Prrafodelista"/>
        <w:ind w:left="360"/>
        <w:jc w:val="both"/>
        <w:rPr>
          <w:rFonts w:ascii="Century Gothic" w:hAnsi="Century Gothic"/>
          <w:sz w:val="24"/>
          <w:szCs w:val="24"/>
          <w:lang w:val="es-ES"/>
        </w:rPr>
      </w:pPr>
    </w:p>
    <w:p w14:paraId="5718BBAE" w14:textId="77777777" w:rsidR="00522698" w:rsidRPr="00A46CBD" w:rsidRDefault="00522698"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lang w:val="es-ES"/>
        </w:rPr>
        <w:t>No nos consta, las circunstancias narradas en este numeral son totalmente ajenas a LA</w:t>
      </w:r>
      <w:r w:rsidRPr="00A46CBD">
        <w:rPr>
          <w:rFonts w:ascii="Century Gothic" w:hAnsi="Century Gothic"/>
          <w:color w:val="000000"/>
          <w:sz w:val="24"/>
          <w:szCs w:val="24"/>
        </w:rPr>
        <w:t xml:space="preserve"> EQUIDAD SEGUROS GENERALES O.C, por lo cual debe probarse. </w:t>
      </w:r>
    </w:p>
    <w:p w14:paraId="08B5803C" w14:textId="77777777" w:rsidR="00522698" w:rsidRPr="00A46CBD" w:rsidRDefault="00522698" w:rsidP="00A46CBD">
      <w:pPr>
        <w:pStyle w:val="Prrafodelista"/>
        <w:rPr>
          <w:rFonts w:ascii="Century Gothic" w:hAnsi="Century Gothic"/>
          <w:sz w:val="24"/>
          <w:szCs w:val="24"/>
          <w:lang w:val="es-ES"/>
        </w:rPr>
      </w:pPr>
    </w:p>
    <w:p w14:paraId="6D559EAF" w14:textId="77777777" w:rsidR="00522698" w:rsidRPr="00A46CBD" w:rsidRDefault="00522698" w:rsidP="00A46CBD">
      <w:pPr>
        <w:pStyle w:val="Prrafodelista"/>
        <w:ind w:left="360"/>
        <w:jc w:val="both"/>
        <w:rPr>
          <w:rFonts w:ascii="Century Gothic" w:hAnsi="Century Gothic"/>
          <w:sz w:val="24"/>
          <w:szCs w:val="24"/>
          <w:lang w:val="es-ES"/>
        </w:rPr>
      </w:pPr>
    </w:p>
    <w:p w14:paraId="6AE4E411" w14:textId="77777777" w:rsidR="00522698" w:rsidRPr="00A46CBD" w:rsidRDefault="00522698"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lang w:val="es-ES"/>
        </w:rPr>
        <w:t>No nos consta, las circunstancias narradas en este numeral son totalmente ajenas a LA</w:t>
      </w:r>
      <w:r w:rsidRPr="00A46CBD">
        <w:rPr>
          <w:rFonts w:ascii="Century Gothic" w:hAnsi="Century Gothic"/>
          <w:color w:val="000000"/>
          <w:sz w:val="24"/>
          <w:szCs w:val="24"/>
        </w:rPr>
        <w:t xml:space="preserve"> EQUIDAD SEGUROS GENERALES O.C, por lo cual debe probarse. </w:t>
      </w:r>
    </w:p>
    <w:p w14:paraId="677C58DE" w14:textId="77777777" w:rsidR="00522698" w:rsidRPr="00A46CBD" w:rsidRDefault="00522698" w:rsidP="00A46CBD">
      <w:pPr>
        <w:pStyle w:val="Prrafodelista"/>
        <w:ind w:left="360"/>
        <w:jc w:val="both"/>
        <w:rPr>
          <w:rFonts w:ascii="Century Gothic" w:hAnsi="Century Gothic"/>
          <w:sz w:val="24"/>
          <w:szCs w:val="24"/>
          <w:lang w:val="es-ES"/>
        </w:rPr>
      </w:pPr>
    </w:p>
    <w:p w14:paraId="237D8DAA" w14:textId="77777777" w:rsidR="00522698" w:rsidRPr="00A46CBD" w:rsidRDefault="00522698"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lang w:val="es-ES"/>
        </w:rPr>
        <w:t>No nos consta, las circunstancias narradas en este numeral son totalmente ajenas a LA</w:t>
      </w:r>
      <w:r w:rsidRPr="00A46CBD">
        <w:rPr>
          <w:rFonts w:ascii="Century Gothic" w:hAnsi="Century Gothic"/>
          <w:color w:val="000000"/>
          <w:sz w:val="24"/>
          <w:szCs w:val="24"/>
        </w:rPr>
        <w:t xml:space="preserve"> EQUIDAD SEGUROS GENERALES O.C, por lo cual debe probarse. </w:t>
      </w:r>
    </w:p>
    <w:p w14:paraId="44C7FF1C" w14:textId="77777777" w:rsidR="00522698" w:rsidRPr="00A46CBD" w:rsidRDefault="00522698" w:rsidP="00A46CBD">
      <w:pPr>
        <w:pStyle w:val="Prrafodelista"/>
        <w:rPr>
          <w:rFonts w:ascii="Century Gothic" w:hAnsi="Century Gothic"/>
          <w:sz w:val="24"/>
          <w:szCs w:val="24"/>
          <w:lang w:val="es-ES"/>
        </w:rPr>
      </w:pPr>
    </w:p>
    <w:p w14:paraId="3AD3F2CF" w14:textId="516525AC" w:rsidR="00522698" w:rsidRPr="00A46CBD" w:rsidRDefault="00522698"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lang w:val="es-ES"/>
        </w:rPr>
        <w:t xml:space="preserve">No es cierto, como quiera que, </w:t>
      </w:r>
      <w:r w:rsidRPr="00A46CBD">
        <w:rPr>
          <w:rFonts w:ascii="Century Gothic" w:hAnsi="Century Gothic"/>
          <w:sz w:val="24"/>
          <w:szCs w:val="24"/>
        </w:rPr>
        <w:t>la trituradora que iba movilizar el fallecido, no estaba siendo utilizada para el mantenimiento de la vía del Relleno Sanitario, esto en razón que la relación contractual que tenía el CONSORCIO VIAL RELLENO SANITARIO con la sociedad GEOTRANSPORTE para el mantenimiento de la vía principal del relleno se encontraba terminada desde el 11 de julio 2022 por incumplimiento en el contrato por parte de GEOTRANSPORTES.</w:t>
      </w:r>
    </w:p>
    <w:p w14:paraId="0C4EC429" w14:textId="77777777" w:rsidR="00522698" w:rsidRPr="00A46CBD" w:rsidRDefault="00522698" w:rsidP="00A46CBD">
      <w:pPr>
        <w:pStyle w:val="Prrafodelista"/>
        <w:ind w:left="360"/>
        <w:jc w:val="both"/>
        <w:rPr>
          <w:rFonts w:ascii="Century Gothic" w:hAnsi="Century Gothic"/>
          <w:sz w:val="24"/>
          <w:szCs w:val="24"/>
          <w:lang w:val="es-ES"/>
        </w:rPr>
      </w:pPr>
    </w:p>
    <w:p w14:paraId="4DA872C4" w14:textId="77777777" w:rsidR="00522698" w:rsidRPr="00A46CBD" w:rsidRDefault="00522698"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lang w:val="es-ES"/>
        </w:rPr>
        <w:lastRenderedPageBreak/>
        <w:t>No nos consta, las circunstancias narradas en este numeral son totalmente ajenas a LA</w:t>
      </w:r>
      <w:r w:rsidRPr="00A46CBD">
        <w:rPr>
          <w:rFonts w:ascii="Century Gothic" w:hAnsi="Century Gothic"/>
          <w:color w:val="000000"/>
          <w:sz w:val="24"/>
          <w:szCs w:val="24"/>
        </w:rPr>
        <w:t xml:space="preserve"> EQUIDAD SEGUROS GENERALES O.C, por lo cual debe probarse. </w:t>
      </w:r>
    </w:p>
    <w:p w14:paraId="406A6B70" w14:textId="77777777" w:rsidR="00522698" w:rsidRPr="00A46CBD" w:rsidRDefault="00522698" w:rsidP="00A46CBD">
      <w:pPr>
        <w:pStyle w:val="Prrafodelista"/>
        <w:ind w:left="360"/>
        <w:jc w:val="both"/>
        <w:rPr>
          <w:rFonts w:ascii="Century Gothic" w:hAnsi="Century Gothic"/>
          <w:sz w:val="24"/>
          <w:szCs w:val="24"/>
          <w:lang w:val="es-ES"/>
        </w:rPr>
      </w:pPr>
    </w:p>
    <w:p w14:paraId="0C34834C" w14:textId="77777777" w:rsidR="00522698" w:rsidRPr="00A46CBD" w:rsidRDefault="00522698"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lang w:val="es-ES"/>
        </w:rPr>
        <w:t>No nos consta, las circunstancias narradas en este numeral son totalmente ajenas a LA</w:t>
      </w:r>
      <w:r w:rsidRPr="00A46CBD">
        <w:rPr>
          <w:rFonts w:ascii="Century Gothic" w:hAnsi="Century Gothic"/>
          <w:color w:val="000000"/>
          <w:sz w:val="24"/>
          <w:szCs w:val="24"/>
        </w:rPr>
        <w:t xml:space="preserve"> EQUIDAD SEGUROS GENERALES O.C, por lo cual debe probarse. </w:t>
      </w:r>
    </w:p>
    <w:p w14:paraId="214C6E69" w14:textId="77777777" w:rsidR="00522698" w:rsidRPr="00A46CBD" w:rsidRDefault="00522698" w:rsidP="00A46CBD">
      <w:pPr>
        <w:pStyle w:val="Prrafodelista"/>
        <w:ind w:left="360"/>
        <w:jc w:val="both"/>
        <w:rPr>
          <w:rFonts w:ascii="Century Gothic" w:hAnsi="Century Gothic"/>
          <w:sz w:val="24"/>
          <w:szCs w:val="24"/>
          <w:lang w:val="es-ES"/>
        </w:rPr>
      </w:pPr>
    </w:p>
    <w:p w14:paraId="52B08000" w14:textId="77777777" w:rsidR="00522698" w:rsidRPr="00A46CBD" w:rsidRDefault="00522698"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lang w:val="es-ES"/>
        </w:rPr>
        <w:t>No nos consta, las circunstancias narradas en este numeral son totalmente ajenas a LA</w:t>
      </w:r>
      <w:r w:rsidRPr="00A46CBD">
        <w:rPr>
          <w:rFonts w:ascii="Century Gothic" w:hAnsi="Century Gothic"/>
          <w:color w:val="000000"/>
          <w:sz w:val="24"/>
          <w:szCs w:val="24"/>
        </w:rPr>
        <w:t xml:space="preserve"> EQUIDAD SEGUROS GENERALES O.C, por lo cual debe probarse. </w:t>
      </w:r>
    </w:p>
    <w:p w14:paraId="1B8B866B" w14:textId="77777777" w:rsidR="00522698" w:rsidRPr="00A46CBD" w:rsidRDefault="00522698" w:rsidP="00A46CBD">
      <w:pPr>
        <w:pStyle w:val="Prrafodelista"/>
        <w:ind w:left="360"/>
        <w:jc w:val="both"/>
        <w:rPr>
          <w:rFonts w:ascii="Century Gothic" w:hAnsi="Century Gothic"/>
          <w:sz w:val="24"/>
          <w:szCs w:val="24"/>
          <w:lang w:val="es-ES"/>
        </w:rPr>
      </w:pPr>
    </w:p>
    <w:p w14:paraId="533661F0" w14:textId="77777777" w:rsidR="00522698" w:rsidRPr="00A46CBD" w:rsidRDefault="00522698"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lang w:val="es-ES"/>
        </w:rPr>
        <w:t>No nos consta, las circunstancias narradas en este numeral son totalmente ajenas a LA</w:t>
      </w:r>
      <w:r w:rsidRPr="00A46CBD">
        <w:rPr>
          <w:rFonts w:ascii="Century Gothic" w:hAnsi="Century Gothic"/>
          <w:color w:val="000000"/>
          <w:sz w:val="24"/>
          <w:szCs w:val="24"/>
        </w:rPr>
        <w:t xml:space="preserve"> EQUIDAD SEGUROS GENERALES O.C, por lo cual debe probarse. </w:t>
      </w:r>
    </w:p>
    <w:p w14:paraId="13C04C28" w14:textId="77777777" w:rsidR="00522698" w:rsidRPr="00A46CBD" w:rsidRDefault="00522698" w:rsidP="00A46CBD">
      <w:pPr>
        <w:pStyle w:val="Prrafodelista"/>
        <w:ind w:left="360"/>
        <w:jc w:val="both"/>
        <w:rPr>
          <w:rFonts w:ascii="Century Gothic" w:hAnsi="Century Gothic"/>
          <w:sz w:val="24"/>
          <w:szCs w:val="24"/>
          <w:lang w:val="es-ES"/>
        </w:rPr>
      </w:pPr>
    </w:p>
    <w:p w14:paraId="341FA793" w14:textId="77777777" w:rsidR="00522698" w:rsidRPr="00A46CBD" w:rsidRDefault="00522698"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lang w:val="es-ES"/>
        </w:rPr>
        <w:t>No nos consta, las circunstancias narradas en este numeral son totalmente ajenas a LA</w:t>
      </w:r>
      <w:r w:rsidRPr="00A46CBD">
        <w:rPr>
          <w:rFonts w:ascii="Century Gothic" w:hAnsi="Century Gothic"/>
          <w:color w:val="000000"/>
          <w:sz w:val="24"/>
          <w:szCs w:val="24"/>
        </w:rPr>
        <w:t xml:space="preserve"> EQUIDAD SEGUROS GENERALES O.C, por lo cual debe probarse. </w:t>
      </w:r>
    </w:p>
    <w:p w14:paraId="15B74D5D" w14:textId="77777777" w:rsidR="00522698" w:rsidRPr="00A46CBD" w:rsidRDefault="00522698" w:rsidP="00A46CBD">
      <w:pPr>
        <w:pStyle w:val="Prrafodelista"/>
        <w:ind w:left="360"/>
        <w:jc w:val="both"/>
        <w:rPr>
          <w:rFonts w:ascii="Century Gothic" w:hAnsi="Century Gothic"/>
          <w:sz w:val="24"/>
          <w:szCs w:val="24"/>
          <w:lang w:val="es-ES"/>
        </w:rPr>
      </w:pPr>
    </w:p>
    <w:p w14:paraId="6E1BEF86" w14:textId="77777777" w:rsidR="00522698" w:rsidRPr="00A46CBD" w:rsidRDefault="00522698"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lang w:val="es-ES"/>
        </w:rPr>
        <w:t>No nos consta, las circunstancias narradas en este numeral son totalmente ajenas a LA</w:t>
      </w:r>
      <w:r w:rsidRPr="00A46CBD">
        <w:rPr>
          <w:rFonts w:ascii="Century Gothic" w:hAnsi="Century Gothic"/>
          <w:color w:val="000000"/>
          <w:sz w:val="24"/>
          <w:szCs w:val="24"/>
        </w:rPr>
        <w:t xml:space="preserve"> EQUIDAD SEGUROS GENERALES O.C, por lo cual debe probarse. </w:t>
      </w:r>
    </w:p>
    <w:p w14:paraId="098929F9" w14:textId="77777777" w:rsidR="00522698" w:rsidRPr="00A46CBD" w:rsidRDefault="00522698" w:rsidP="00A46CBD">
      <w:pPr>
        <w:pStyle w:val="Prrafodelista"/>
        <w:ind w:left="360"/>
        <w:jc w:val="both"/>
        <w:rPr>
          <w:rFonts w:ascii="Century Gothic" w:hAnsi="Century Gothic"/>
          <w:sz w:val="24"/>
          <w:szCs w:val="24"/>
          <w:lang w:val="es-ES"/>
        </w:rPr>
      </w:pPr>
    </w:p>
    <w:p w14:paraId="1DF1D1DB" w14:textId="77777777" w:rsidR="00522698" w:rsidRPr="00A46CBD" w:rsidRDefault="00522698"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lang w:val="es-ES"/>
        </w:rPr>
        <w:t>No nos consta, las circunstancias narradas en este numeral son totalmente ajenas a LA</w:t>
      </w:r>
      <w:r w:rsidRPr="00A46CBD">
        <w:rPr>
          <w:rFonts w:ascii="Century Gothic" w:hAnsi="Century Gothic"/>
          <w:color w:val="000000"/>
          <w:sz w:val="24"/>
          <w:szCs w:val="24"/>
        </w:rPr>
        <w:t xml:space="preserve"> EQUIDAD SEGUROS GENERALES O.C, por lo cual debe probarse. </w:t>
      </w:r>
    </w:p>
    <w:p w14:paraId="423C4A0E" w14:textId="77777777" w:rsidR="00522698" w:rsidRPr="00A46CBD" w:rsidRDefault="00522698" w:rsidP="00A46CBD">
      <w:pPr>
        <w:pStyle w:val="Prrafodelista"/>
        <w:ind w:left="360"/>
        <w:jc w:val="both"/>
        <w:rPr>
          <w:rFonts w:ascii="Century Gothic" w:hAnsi="Century Gothic"/>
          <w:sz w:val="24"/>
          <w:szCs w:val="24"/>
          <w:lang w:val="es-ES"/>
        </w:rPr>
      </w:pPr>
    </w:p>
    <w:p w14:paraId="610C7F12" w14:textId="77777777" w:rsidR="00522698" w:rsidRPr="00A46CBD" w:rsidRDefault="00522698"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lang w:val="es-ES"/>
        </w:rPr>
        <w:t>No nos consta, las circunstancias narradas en este numeral son totalmente ajenas a LA</w:t>
      </w:r>
      <w:r w:rsidRPr="00A46CBD">
        <w:rPr>
          <w:rFonts w:ascii="Century Gothic" w:hAnsi="Century Gothic"/>
          <w:color w:val="000000"/>
          <w:sz w:val="24"/>
          <w:szCs w:val="24"/>
        </w:rPr>
        <w:t xml:space="preserve"> EQUIDAD SEGUROS GENERALES O.C, por lo cual debe probarse. </w:t>
      </w:r>
    </w:p>
    <w:p w14:paraId="20843946" w14:textId="77777777" w:rsidR="00522698" w:rsidRPr="00A46CBD" w:rsidRDefault="00522698" w:rsidP="00A46CBD">
      <w:pPr>
        <w:pStyle w:val="Prrafodelista"/>
        <w:ind w:left="360"/>
        <w:jc w:val="both"/>
        <w:rPr>
          <w:rFonts w:ascii="Century Gothic" w:hAnsi="Century Gothic"/>
          <w:sz w:val="24"/>
          <w:szCs w:val="24"/>
          <w:lang w:val="es-ES"/>
        </w:rPr>
      </w:pPr>
    </w:p>
    <w:p w14:paraId="1BCC010F" w14:textId="77777777" w:rsidR="00522698" w:rsidRPr="00A46CBD" w:rsidRDefault="00522698"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lang w:val="es-ES"/>
        </w:rPr>
        <w:t>No nos consta, las circunstancias narradas en este numeral son totalmente ajenas a LA</w:t>
      </w:r>
      <w:r w:rsidRPr="00A46CBD">
        <w:rPr>
          <w:rFonts w:ascii="Century Gothic" w:hAnsi="Century Gothic"/>
          <w:color w:val="000000"/>
          <w:sz w:val="24"/>
          <w:szCs w:val="24"/>
        </w:rPr>
        <w:t xml:space="preserve"> EQUIDAD SEGUROS GENERALES O.C, por lo cual debe probarse. </w:t>
      </w:r>
    </w:p>
    <w:p w14:paraId="6E5DB3EA" w14:textId="77777777" w:rsidR="00522698" w:rsidRPr="00A46CBD" w:rsidRDefault="00522698" w:rsidP="00A46CBD">
      <w:pPr>
        <w:pStyle w:val="Prrafodelista"/>
        <w:ind w:left="360"/>
        <w:jc w:val="both"/>
        <w:rPr>
          <w:rFonts w:ascii="Century Gothic" w:hAnsi="Century Gothic"/>
          <w:sz w:val="24"/>
          <w:szCs w:val="24"/>
          <w:lang w:val="es-ES"/>
        </w:rPr>
      </w:pPr>
    </w:p>
    <w:p w14:paraId="3205E9EF" w14:textId="77777777" w:rsidR="00522698" w:rsidRPr="00A46CBD" w:rsidRDefault="00522698"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lang w:val="es-ES"/>
        </w:rPr>
        <w:lastRenderedPageBreak/>
        <w:t>No nos consta, las circunstancias narradas en este numeral son totalmente ajenas a LA</w:t>
      </w:r>
      <w:r w:rsidRPr="00A46CBD">
        <w:rPr>
          <w:rFonts w:ascii="Century Gothic" w:hAnsi="Century Gothic"/>
          <w:color w:val="000000"/>
          <w:sz w:val="24"/>
          <w:szCs w:val="24"/>
        </w:rPr>
        <w:t xml:space="preserve"> EQUIDAD SEGUROS GENERALES O.C, por lo cual debe probarse. </w:t>
      </w:r>
    </w:p>
    <w:p w14:paraId="5A455CCC" w14:textId="77777777" w:rsidR="00522698" w:rsidRPr="00A46CBD" w:rsidRDefault="00522698" w:rsidP="00A46CBD">
      <w:pPr>
        <w:pStyle w:val="Prrafodelista"/>
        <w:ind w:left="360"/>
        <w:jc w:val="both"/>
        <w:rPr>
          <w:rFonts w:ascii="Century Gothic" w:hAnsi="Century Gothic"/>
          <w:sz w:val="24"/>
          <w:szCs w:val="24"/>
          <w:lang w:val="es-ES"/>
        </w:rPr>
      </w:pPr>
    </w:p>
    <w:p w14:paraId="59D47C02" w14:textId="77777777" w:rsidR="00522698" w:rsidRPr="00A46CBD" w:rsidRDefault="00522698"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lang w:val="es-ES"/>
        </w:rPr>
        <w:t>No nos consta, las circunstancias narradas en este numeral son totalmente ajenas a LA</w:t>
      </w:r>
      <w:r w:rsidRPr="00A46CBD">
        <w:rPr>
          <w:rFonts w:ascii="Century Gothic" w:hAnsi="Century Gothic"/>
          <w:color w:val="000000"/>
          <w:sz w:val="24"/>
          <w:szCs w:val="24"/>
        </w:rPr>
        <w:t xml:space="preserve"> EQUIDAD SEGUROS GENERALES O.C, por lo cual debe probarse. </w:t>
      </w:r>
    </w:p>
    <w:p w14:paraId="2C29C76D" w14:textId="77777777" w:rsidR="00522698" w:rsidRPr="00A46CBD" w:rsidRDefault="00522698" w:rsidP="00A46CBD">
      <w:pPr>
        <w:pStyle w:val="Prrafodelista"/>
        <w:ind w:left="360"/>
        <w:jc w:val="both"/>
        <w:rPr>
          <w:rFonts w:ascii="Century Gothic" w:hAnsi="Century Gothic"/>
          <w:sz w:val="24"/>
          <w:szCs w:val="24"/>
          <w:lang w:val="es-ES"/>
        </w:rPr>
      </w:pPr>
    </w:p>
    <w:p w14:paraId="51640E84" w14:textId="478066E5" w:rsidR="00522698" w:rsidRPr="00A46CBD" w:rsidRDefault="00522698"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NO ES CIERTO, t</w:t>
      </w:r>
      <w:r w:rsidR="009A0550" w:rsidRPr="00A46CBD">
        <w:rPr>
          <w:rFonts w:ascii="Century Gothic" w:hAnsi="Century Gothic"/>
          <w:sz w:val="24"/>
          <w:szCs w:val="24"/>
        </w:rPr>
        <w:t xml:space="preserve">oda vez que, </w:t>
      </w:r>
      <w:r w:rsidRPr="00A46CBD">
        <w:rPr>
          <w:rFonts w:ascii="Century Gothic" w:hAnsi="Century Gothic"/>
          <w:sz w:val="24"/>
          <w:szCs w:val="24"/>
        </w:rPr>
        <w:t xml:space="preserve"> el CONSORCIO VIAL RELLENO SANITARIO Ni las sociedades que lo conforman, ni GEOTRANSPORTES eran beneficiarias del servicio que prestaba la sociedad ERUM SAS a través del señor Silverio Bohórquez </w:t>
      </w:r>
      <w:r w:rsidR="009A0550" w:rsidRPr="00A46CBD">
        <w:rPr>
          <w:rFonts w:ascii="Century Gothic" w:hAnsi="Century Gothic"/>
          <w:sz w:val="24"/>
          <w:szCs w:val="24"/>
        </w:rPr>
        <w:t>(Q.E.P.D</w:t>
      </w:r>
      <w:r w:rsidRPr="00A46CBD">
        <w:rPr>
          <w:rFonts w:ascii="Century Gothic" w:hAnsi="Century Gothic"/>
          <w:sz w:val="24"/>
          <w:szCs w:val="24"/>
        </w:rPr>
        <w:t>), se aclara que la empresa GEOTRANSPORTES contrata los servicios de ERUM SAS, pasa transporta</w:t>
      </w:r>
      <w:r w:rsidR="009A0550" w:rsidRPr="00A46CBD">
        <w:rPr>
          <w:rFonts w:ascii="Century Gothic" w:hAnsi="Century Gothic"/>
          <w:sz w:val="24"/>
          <w:szCs w:val="24"/>
        </w:rPr>
        <w:t>r</w:t>
      </w:r>
      <w:r w:rsidRPr="00A46CBD">
        <w:rPr>
          <w:rFonts w:ascii="Century Gothic" w:hAnsi="Century Gothic"/>
          <w:sz w:val="24"/>
          <w:szCs w:val="24"/>
        </w:rPr>
        <w:t xml:space="preserve"> una maquinaria que se encontraba en las instalaciones del relleno </w:t>
      </w:r>
      <w:r w:rsidR="009A0550" w:rsidRPr="00A46CBD">
        <w:rPr>
          <w:rFonts w:ascii="Century Gothic" w:hAnsi="Century Gothic"/>
          <w:sz w:val="24"/>
          <w:szCs w:val="24"/>
        </w:rPr>
        <w:t>sanitario</w:t>
      </w:r>
      <w:r w:rsidRPr="00A46CBD">
        <w:rPr>
          <w:rFonts w:ascii="Century Gothic" w:hAnsi="Century Gothic"/>
          <w:sz w:val="24"/>
          <w:szCs w:val="24"/>
        </w:rPr>
        <w:t xml:space="preserve">, circunstancia no que no hace que de manera automática exista un vinculo laboral, que lo haga inclusive ser responsable en caso de una culpa patronal. </w:t>
      </w:r>
    </w:p>
    <w:p w14:paraId="697E2E36" w14:textId="77777777" w:rsidR="009A0550" w:rsidRPr="00A46CBD" w:rsidRDefault="009A0550" w:rsidP="00A46CBD">
      <w:pPr>
        <w:pStyle w:val="Prrafodelista"/>
        <w:rPr>
          <w:rFonts w:ascii="Century Gothic" w:hAnsi="Century Gothic"/>
          <w:sz w:val="24"/>
          <w:szCs w:val="24"/>
          <w:lang w:val="es-ES"/>
        </w:rPr>
      </w:pPr>
    </w:p>
    <w:p w14:paraId="3F789CA4" w14:textId="65CA5522" w:rsidR="009A0550" w:rsidRPr="00A46CBD" w:rsidRDefault="009A0550"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ES CIERTO, toda vez que,  el CONSORCIO VIAL RELLENO SANITARIO Ni las sociedades que lo conforman, ni GEOTRANSPORTES eran beneficiarias del servicio que prestaba la sociedad ERUM SAS a través del señor Silverio Bohórquez (Q.E.P.D), se aclara que la empresa GEOTRANSPORTES contrata los servicios de ERUM SAS, pasa transportar una maquinaria que se encontraba en las instalaciones del relleno sanitario, circunstancia no que no hace que de manera automática exista un vínculo laboral, que lo haga inclusive ser responsable en caso de una culpa patronal. </w:t>
      </w:r>
    </w:p>
    <w:p w14:paraId="03A8457B" w14:textId="435C1AB0" w:rsidR="009A0550" w:rsidRPr="00A46CBD" w:rsidRDefault="009A0550" w:rsidP="00A46CBD">
      <w:pPr>
        <w:pStyle w:val="Prrafodelista"/>
        <w:ind w:left="360"/>
        <w:jc w:val="both"/>
        <w:rPr>
          <w:rFonts w:ascii="Century Gothic" w:hAnsi="Century Gothic"/>
          <w:sz w:val="24"/>
          <w:szCs w:val="24"/>
          <w:lang w:val="es-ES"/>
        </w:rPr>
      </w:pPr>
    </w:p>
    <w:p w14:paraId="2889C588" w14:textId="53FA3B43" w:rsidR="009A0550" w:rsidRPr="00A46CBD" w:rsidRDefault="009A0550"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ES CIERTO, toda vez que,  el CONSORCIO VIAL RELLENO SANITARIO Ni las sociedades que lo conforman, ni GEOTRANSPORTES eran beneficiarias del servicio que prestaba la sociedad ERUM SAS a través del señor Silverio Bohórquez (Q.E.P.D), se aclara que la empresa GEOTRANSPORTES contrata los servicios de ERUM SAS, pasa transportar una maquinaria que se encontraba en las instalaciones del relleno sanitario, circunstancia no que no hace que de manera automática exista un vínculo laboral, que lo haga inclusive ser responsable en caso de una culpa patronal. </w:t>
      </w:r>
    </w:p>
    <w:p w14:paraId="4B4EC935" w14:textId="77777777" w:rsidR="009A0550" w:rsidRPr="00A46CBD" w:rsidRDefault="009A0550" w:rsidP="00A46CBD">
      <w:pPr>
        <w:pStyle w:val="Prrafodelista"/>
        <w:ind w:left="360"/>
        <w:jc w:val="both"/>
        <w:rPr>
          <w:rFonts w:ascii="Century Gothic" w:hAnsi="Century Gothic"/>
          <w:sz w:val="24"/>
          <w:szCs w:val="24"/>
          <w:lang w:val="es-ES"/>
        </w:rPr>
      </w:pPr>
    </w:p>
    <w:p w14:paraId="0C6604D0" w14:textId="77777777" w:rsidR="009A0550" w:rsidRPr="00A46CBD" w:rsidRDefault="009A0550"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ES CIERTO, toda vez que,  el CONSORCIO VIAL RELLENO SANITARIO Ni las sociedades que lo conforman, ni GEOTRANSPORTES eran beneficiarias del servicio que prestaba la sociedad ERUM SAS a través del señor Silverio </w:t>
      </w:r>
      <w:r w:rsidRPr="00A46CBD">
        <w:rPr>
          <w:rFonts w:ascii="Century Gothic" w:hAnsi="Century Gothic"/>
          <w:sz w:val="24"/>
          <w:szCs w:val="24"/>
        </w:rPr>
        <w:lastRenderedPageBreak/>
        <w:t xml:space="preserve">Bohórquez (Q.E.P.D), se aclara que la empresa GEOTRANSPORTES contrata los servicios de ERUM SAS, pasa transportar una maquinaria que se encontraba en las instalaciones del relleno sanitario, circunstancia no que no hace que de manera automática exista un vínculo laboral, que lo haga inclusive ser responsable en caso de una culpa patronal. </w:t>
      </w:r>
    </w:p>
    <w:p w14:paraId="0D9F9AC6" w14:textId="77777777" w:rsidR="00B645CA" w:rsidRPr="00A46CBD" w:rsidRDefault="00B645CA" w:rsidP="00A46CBD">
      <w:pPr>
        <w:spacing w:line="276" w:lineRule="auto"/>
        <w:rPr>
          <w:rFonts w:ascii="Century Gothic" w:hAnsi="Century Gothic"/>
          <w:lang w:val="es-ES"/>
        </w:rPr>
      </w:pPr>
    </w:p>
    <w:p w14:paraId="40D36938" w14:textId="77777777" w:rsidR="009A0550" w:rsidRPr="00A46CBD" w:rsidRDefault="009A0550"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ES CIERTO, toda vez que,  el CONSORCIO VIAL RELLENO SANITARIO Ni las sociedades que lo conforman, ni GEOTRANSPORTES eran beneficiarias del servicio que prestaba la sociedad ERUM SAS a través del señor Silverio Bohórquez (Q.E.P.D), se aclara que la empresa GEOTRANSPORTES contrata los servicios de ERUM SAS, pasa transportar una maquinaria que se encontraba en las instalaciones del relleno sanitario, circunstancia no que no hace que de manera automática exista un vínculo laboral, que lo haga inclusive ser responsable en caso de una culpa patronal. </w:t>
      </w:r>
    </w:p>
    <w:p w14:paraId="2EE5083E" w14:textId="77777777" w:rsidR="00B645CA" w:rsidRPr="00A46CBD" w:rsidRDefault="00B645CA" w:rsidP="00A46CBD">
      <w:pPr>
        <w:spacing w:line="276" w:lineRule="auto"/>
        <w:rPr>
          <w:rFonts w:ascii="Century Gothic" w:hAnsi="Century Gothic"/>
          <w:lang w:val="es-ES"/>
        </w:rPr>
      </w:pPr>
    </w:p>
    <w:p w14:paraId="09785207" w14:textId="77777777" w:rsidR="009A0550" w:rsidRPr="00A46CBD" w:rsidRDefault="009A0550"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ES CIERTO, toda vez que,  el CONSORCIO VIAL RELLENO SANITARIO Ni las sociedades que lo conforman, ni GEOTRANSPORTES eran beneficiarias del servicio que prestaba la sociedad ERUM SAS a través del señor Silverio Bohórquez (Q.E.P.D), se aclara que la empresa GEOTRANSPORTES contrata los servicios de ERUM SAS, pasa transportar una maquinaria que se encontraba en las instalaciones del relleno sanitario, circunstancia no que no hace que de manera automática exista un vínculo laboral, que lo haga inclusive ser responsable en caso de una culpa patronal. </w:t>
      </w:r>
    </w:p>
    <w:p w14:paraId="20EEB59A" w14:textId="77777777" w:rsidR="00B645CA" w:rsidRPr="00A46CBD" w:rsidRDefault="00B645CA" w:rsidP="00A46CBD">
      <w:pPr>
        <w:spacing w:line="276" w:lineRule="auto"/>
        <w:rPr>
          <w:rFonts w:ascii="Century Gothic" w:hAnsi="Century Gothic"/>
          <w:lang w:val="es-ES"/>
        </w:rPr>
      </w:pPr>
    </w:p>
    <w:p w14:paraId="67EF915C" w14:textId="77777777" w:rsidR="009A0550" w:rsidRPr="00A46CBD" w:rsidRDefault="009A0550"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ES CIERTO, toda vez que,  el CONSORCIO VIAL RELLENO SANITARIO Ni las sociedades que lo conforman, ni GEOTRANSPORTES eran beneficiarias del servicio que prestaba la sociedad ERUM SAS a través del señor Silverio Bohórquez (Q.E.P.D), se aclara que la empresa GEOTRANSPORTES contrata los servicios de ERUM SAS, pasa transportar una maquinaria que se encontraba en las instalaciones del relleno sanitario, circunstancia no que no hace que de manera automática exista un vínculo laboral, que lo haga inclusive ser responsable en caso de una culpa patronal. </w:t>
      </w:r>
    </w:p>
    <w:p w14:paraId="430489A5" w14:textId="77777777" w:rsidR="009A0550" w:rsidRPr="00A46CBD" w:rsidRDefault="009A0550" w:rsidP="00A46CBD">
      <w:pPr>
        <w:pStyle w:val="Prrafodelista"/>
        <w:rPr>
          <w:rFonts w:ascii="Century Gothic" w:hAnsi="Century Gothic"/>
          <w:sz w:val="24"/>
          <w:szCs w:val="24"/>
          <w:lang w:val="es-ES"/>
        </w:rPr>
      </w:pPr>
    </w:p>
    <w:p w14:paraId="354CF2F4" w14:textId="77777777" w:rsidR="009A0550" w:rsidRPr="00A46CBD" w:rsidRDefault="009A0550"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ES CIERTO, toda vez que,  el CONSORCIO VIAL RELLENO SANITARIO Ni las sociedades que lo conforman, ni GEOTRANSPORTES eran beneficiarias del servicio que prestaba la sociedad ERUM SAS a través del señor Silverio </w:t>
      </w:r>
      <w:r w:rsidRPr="00A46CBD">
        <w:rPr>
          <w:rFonts w:ascii="Century Gothic" w:hAnsi="Century Gothic"/>
          <w:sz w:val="24"/>
          <w:szCs w:val="24"/>
        </w:rPr>
        <w:lastRenderedPageBreak/>
        <w:t xml:space="preserve">Bohórquez (Q.E.P.D), se aclara que la empresa GEOTRANSPORTES contrata los servicios de ERUM SAS, pasa transportar una maquinaria que se encontraba en las instalaciones del relleno sanitario, circunstancia no que no hace que de manera automática exista un vínculo laboral, que lo haga inclusive ser responsable en caso de una culpa patronal. </w:t>
      </w:r>
    </w:p>
    <w:p w14:paraId="137D2516" w14:textId="77777777" w:rsidR="009A0550" w:rsidRPr="00A46CBD" w:rsidRDefault="009A0550" w:rsidP="00A46CBD">
      <w:pPr>
        <w:spacing w:line="276" w:lineRule="auto"/>
        <w:jc w:val="both"/>
        <w:rPr>
          <w:rFonts w:ascii="Century Gothic" w:hAnsi="Century Gothic"/>
          <w:lang w:val="es-ES"/>
        </w:rPr>
      </w:pPr>
    </w:p>
    <w:p w14:paraId="6411420C" w14:textId="77777777" w:rsidR="009A0550" w:rsidRPr="00A46CBD" w:rsidRDefault="009A0550"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ES CIERTO, toda vez que,  el CONSORCIO VIAL RELLENO SANITARIO Ni las sociedades que lo conforman, ni GEOTRANSPORTES eran beneficiarias del servicio que prestaba la sociedad ERUM SAS a través del señor Silverio Bohórquez (Q.E.P.D), se aclara que la empresa GEOTRANSPORTES contrata los servicios de ERUM SAS, pasa transportar una maquinaria que se encontraba en las instalaciones del relleno sanitario, circunstancia no que no hace que de manera automática exista un vínculo laboral, que lo haga inclusive ser responsable en caso de una culpa patronal. </w:t>
      </w:r>
    </w:p>
    <w:p w14:paraId="48378D46" w14:textId="77777777" w:rsidR="009A0550" w:rsidRPr="00A46CBD" w:rsidRDefault="009A0550" w:rsidP="00A46CBD">
      <w:pPr>
        <w:spacing w:line="276" w:lineRule="auto"/>
        <w:jc w:val="both"/>
        <w:rPr>
          <w:rFonts w:ascii="Century Gothic" w:hAnsi="Century Gothic"/>
          <w:lang w:val="es-ES"/>
        </w:rPr>
      </w:pPr>
    </w:p>
    <w:p w14:paraId="051FA42C" w14:textId="77777777" w:rsidR="009A0550" w:rsidRPr="00A46CBD" w:rsidRDefault="009A0550"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ES CIERTO, toda vez que,  el CONSORCIO VIAL RELLENO SANITARIO Ni las sociedades que lo conforman, ni GEOTRANSPORTES eran beneficiarias del servicio que prestaba la sociedad ERUM SAS a través del señor Silverio Bohórquez (Q.E.P.D), se aclara que la empresa GEOTRANSPORTES contrata los servicios de ERUM SAS, pasa transportar una maquinaria que se encontraba en las instalaciones del relleno sanitario, circunstancia no que no hace que de manera automática exista un vínculo laboral, que lo haga inclusive ser responsable en caso de una culpa patronal. </w:t>
      </w:r>
    </w:p>
    <w:p w14:paraId="54BF26E4" w14:textId="77777777" w:rsidR="009A0550" w:rsidRPr="00A46CBD" w:rsidRDefault="009A0550" w:rsidP="00A46CBD">
      <w:pPr>
        <w:spacing w:line="276" w:lineRule="auto"/>
        <w:jc w:val="both"/>
        <w:rPr>
          <w:rFonts w:ascii="Century Gothic" w:hAnsi="Century Gothic"/>
          <w:lang w:val="es-ES"/>
        </w:rPr>
      </w:pPr>
    </w:p>
    <w:p w14:paraId="29E9EF59" w14:textId="77777777" w:rsidR="009A0550" w:rsidRPr="00A46CBD" w:rsidRDefault="009A0550"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ES CIERTO, toda vez que,  el CONSORCIO VIAL RELLENO SANITARIO Ni las sociedades que lo conforman, ni GEOTRANSPORTES eran beneficiarias del servicio que prestaba la sociedad ERUM SAS a través del señor Silverio Bohórquez (Q.E.P.D), se aclara que la empresa GEOTRANSPORTES contrata los servicios de ERUM SAS, pasa transportar una maquinaria que se encontraba en las instalaciones del relleno sanitario, circunstancia no que no hace que de manera automática exista un vínculo laboral, que lo haga inclusive ser responsable en caso de una culpa patronal. </w:t>
      </w:r>
    </w:p>
    <w:p w14:paraId="79E730ED" w14:textId="77777777" w:rsidR="009A0550" w:rsidRPr="00A46CBD" w:rsidRDefault="009A0550" w:rsidP="00A46CBD">
      <w:pPr>
        <w:spacing w:line="276" w:lineRule="auto"/>
        <w:jc w:val="both"/>
        <w:rPr>
          <w:rFonts w:ascii="Century Gothic" w:hAnsi="Century Gothic"/>
          <w:lang w:val="es-ES"/>
        </w:rPr>
      </w:pPr>
    </w:p>
    <w:p w14:paraId="0E8FE820" w14:textId="77777777" w:rsidR="009A0550" w:rsidRPr="00A46CBD" w:rsidRDefault="009A0550"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ES CIERTO, toda vez que,  el CONSORCIO VIAL RELLENO SANITARIO Ni las sociedades que lo conforman, ni GEOTRANSPORTES eran beneficiarias </w:t>
      </w:r>
      <w:r w:rsidRPr="00A46CBD">
        <w:rPr>
          <w:rFonts w:ascii="Century Gothic" w:hAnsi="Century Gothic"/>
          <w:sz w:val="24"/>
          <w:szCs w:val="24"/>
        </w:rPr>
        <w:lastRenderedPageBreak/>
        <w:t xml:space="preserve">del servicio que prestaba la sociedad ERUM SAS a través del señor Silverio Bohórquez (Q.E.P.D), se aclara que la empresa GEOTRANSPORTES contrata los servicios de ERUM SAS, pasa transportar una maquinaria que se encontraba en las instalaciones del relleno sanitario, circunstancia no que no hace que de manera automática exista un vínculo laboral, que lo haga inclusive ser responsable en caso de una culpa patronal. </w:t>
      </w:r>
    </w:p>
    <w:p w14:paraId="0A0C0529" w14:textId="77777777" w:rsidR="009A0550" w:rsidRPr="00A46CBD" w:rsidRDefault="009A0550" w:rsidP="00A46CBD">
      <w:pPr>
        <w:pStyle w:val="Prrafodelista"/>
        <w:rPr>
          <w:rFonts w:ascii="Century Gothic" w:hAnsi="Century Gothic"/>
          <w:sz w:val="24"/>
          <w:szCs w:val="24"/>
          <w:lang w:val="es-ES"/>
        </w:rPr>
      </w:pPr>
    </w:p>
    <w:p w14:paraId="4B297E5A" w14:textId="77777777" w:rsidR="009A0550" w:rsidRPr="00A46CBD" w:rsidRDefault="009A0550"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ES CIERTO, toda vez que,  el CONSORCIO VIAL RELLENO SANITARIO Ni las sociedades que lo conforman, ni GEOTRANSPORTES eran beneficiarias del servicio que prestaba la sociedad ERUM SAS a través del señor Silverio Bohórquez (Q.E.P.D), se aclara que la empresa GEOTRANSPORTES contrata los servicios de ERUM SAS, pasa transportar una maquinaria que se encontraba en las instalaciones del relleno sanitario, circunstancia no que no hace que de manera automática exista un vínculo laboral, que lo haga inclusive ser responsable en caso de una culpa patronal. </w:t>
      </w:r>
    </w:p>
    <w:p w14:paraId="1B398E12" w14:textId="77777777" w:rsidR="009A0550" w:rsidRPr="00A46CBD" w:rsidRDefault="009A0550" w:rsidP="00A46CBD">
      <w:pPr>
        <w:pStyle w:val="Prrafodelista"/>
        <w:ind w:left="360"/>
        <w:jc w:val="both"/>
        <w:rPr>
          <w:rFonts w:ascii="Century Gothic" w:hAnsi="Century Gothic"/>
          <w:sz w:val="24"/>
          <w:szCs w:val="24"/>
          <w:lang w:val="es-ES"/>
        </w:rPr>
      </w:pPr>
    </w:p>
    <w:p w14:paraId="11E12647" w14:textId="77777777" w:rsidR="009A0550" w:rsidRPr="00A46CBD" w:rsidRDefault="009A0550"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ES CIERTO, toda vez que,  el CONSORCIO VIAL RELLENO SANITARIO Ni las sociedades que lo conforman, ni GEOTRANSPORTES eran beneficiarias del servicio que prestaba la sociedad ERUM SAS a través del señor Silverio Bohórquez (Q.E.P.D), se aclara que la empresa GEOTRANSPORTES contrata los servicios de ERUM SAS, pasa transportar una maquinaria que se encontraba en las instalaciones del relleno sanitario, circunstancia no que no hace que de manera automática exista un vínculo laboral, que lo haga inclusive ser responsable en caso de una culpa patronal. </w:t>
      </w:r>
    </w:p>
    <w:p w14:paraId="281E9243" w14:textId="77777777" w:rsidR="009A0550" w:rsidRPr="00A46CBD" w:rsidRDefault="009A0550" w:rsidP="00A46CBD">
      <w:pPr>
        <w:pStyle w:val="Prrafodelista"/>
        <w:rPr>
          <w:rFonts w:ascii="Century Gothic" w:hAnsi="Century Gothic"/>
          <w:sz w:val="24"/>
          <w:szCs w:val="24"/>
          <w:lang w:val="es-ES"/>
        </w:rPr>
      </w:pPr>
    </w:p>
    <w:p w14:paraId="4FC733E4" w14:textId="77777777" w:rsidR="009A0550" w:rsidRPr="00A46CBD" w:rsidRDefault="009A0550" w:rsidP="00A46CBD">
      <w:pPr>
        <w:spacing w:line="276" w:lineRule="auto"/>
        <w:jc w:val="both"/>
        <w:rPr>
          <w:rFonts w:ascii="Century Gothic" w:hAnsi="Century Gothic"/>
          <w:lang w:val="es-ES"/>
        </w:rPr>
      </w:pPr>
    </w:p>
    <w:p w14:paraId="691266AB" w14:textId="4030CE1C" w:rsidR="009A0550" w:rsidRPr="00A46CBD" w:rsidRDefault="009A0550"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lang w:val="es-ES"/>
        </w:rPr>
        <w:t xml:space="preserve">No es cierto, dentro del presente caso los demandantes no han demostrado la culpa de </w:t>
      </w:r>
      <w:r w:rsidRPr="00A46CBD">
        <w:rPr>
          <w:rFonts w:ascii="Century Gothic" w:hAnsi="Century Gothic"/>
          <w:sz w:val="24"/>
          <w:szCs w:val="24"/>
        </w:rPr>
        <w:t>ERUM SAS.</w:t>
      </w:r>
    </w:p>
    <w:p w14:paraId="16467798" w14:textId="77777777" w:rsidR="009A0550" w:rsidRPr="00A46CBD" w:rsidRDefault="009A0550" w:rsidP="00A46CBD">
      <w:pPr>
        <w:pStyle w:val="Prrafodelista"/>
        <w:ind w:left="360"/>
        <w:jc w:val="both"/>
        <w:rPr>
          <w:rFonts w:ascii="Century Gothic" w:hAnsi="Century Gothic"/>
          <w:sz w:val="24"/>
          <w:szCs w:val="24"/>
        </w:rPr>
      </w:pPr>
    </w:p>
    <w:p w14:paraId="0ADBD6BB" w14:textId="1C158A56" w:rsidR="009A0550" w:rsidRPr="00A46CBD" w:rsidRDefault="009A0550"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5BDF405C" w14:textId="77777777" w:rsidR="009A0550" w:rsidRPr="00A46CBD" w:rsidRDefault="009A0550" w:rsidP="00A46CBD">
      <w:pPr>
        <w:spacing w:line="276" w:lineRule="auto"/>
        <w:jc w:val="both"/>
        <w:rPr>
          <w:rFonts w:ascii="Century Gothic" w:hAnsi="Century Gothic"/>
          <w:lang w:val="es-ES"/>
        </w:rPr>
      </w:pPr>
    </w:p>
    <w:p w14:paraId="28904F11" w14:textId="77777777" w:rsidR="009A0550" w:rsidRPr="00A46CBD" w:rsidRDefault="009A0550"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0CCB26D0" w14:textId="77777777" w:rsidR="009A0550" w:rsidRPr="00A46CBD" w:rsidRDefault="009A0550" w:rsidP="00A46CBD">
      <w:pPr>
        <w:pStyle w:val="Prrafodelista"/>
        <w:ind w:left="360"/>
        <w:jc w:val="both"/>
        <w:rPr>
          <w:rFonts w:ascii="Century Gothic" w:hAnsi="Century Gothic"/>
          <w:sz w:val="24"/>
          <w:szCs w:val="24"/>
          <w:lang w:val="es-ES"/>
        </w:rPr>
      </w:pPr>
    </w:p>
    <w:p w14:paraId="433615C1" w14:textId="77777777" w:rsidR="009A0550" w:rsidRPr="00A46CBD" w:rsidRDefault="009A0550"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lastRenderedPageBreak/>
        <w:t xml:space="preserve">No nos consta, las circunstancias narradas en este numeral con ajenas a La Equidad Seguros Generales O.C, por lo cual debe probarse. </w:t>
      </w:r>
    </w:p>
    <w:p w14:paraId="49CDD761" w14:textId="77777777" w:rsidR="009A0550" w:rsidRPr="00A46CBD" w:rsidRDefault="009A0550" w:rsidP="00A46CBD">
      <w:pPr>
        <w:pStyle w:val="Prrafodelista"/>
        <w:rPr>
          <w:rFonts w:ascii="Century Gothic" w:hAnsi="Century Gothic"/>
          <w:sz w:val="24"/>
          <w:szCs w:val="24"/>
          <w:lang w:val="es-ES"/>
        </w:rPr>
      </w:pPr>
    </w:p>
    <w:p w14:paraId="72D1B0A5" w14:textId="77777777" w:rsidR="009A0550" w:rsidRPr="00A46CBD" w:rsidRDefault="009A0550"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5CDDF35B" w14:textId="77777777" w:rsidR="009A0550" w:rsidRPr="00A46CBD" w:rsidRDefault="009A0550" w:rsidP="00A46CBD">
      <w:pPr>
        <w:pStyle w:val="Prrafodelista"/>
        <w:ind w:left="360"/>
        <w:jc w:val="both"/>
        <w:rPr>
          <w:rFonts w:ascii="Century Gothic" w:hAnsi="Century Gothic"/>
          <w:sz w:val="24"/>
          <w:szCs w:val="24"/>
          <w:lang w:val="es-ES"/>
        </w:rPr>
      </w:pPr>
    </w:p>
    <w:p w14:paraId="00E58CD8"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5799F7BE" w14:textId="77777777" w:rsidR="009A0550" w:rsidRPr="00A46CBD" w:rsidRDefault="009A0550" w:rsidP="00A46CBD">
      <w:pPr>
        <w:pStyle w:val="Prrafodelista"/>
        <w:ind w:left="360"/>
        <w:jc w:val="both"/>
        <w:rPr>
          <w:rFonts w:ascii="Century Gothic" w:hAnsi="Century Gothic"/>
          <w:sz w:val="24"/>
          <w:szCs w:val="24"/>
          <w:lang w:val="es-ES"/>
        </w:rPr>
      </w:pPr>
    </w:p>
    <w:p w14:paraId="56D731C0" w14:textId="77777777" w:rsidR="009A0550" w:rsidRPr="00A46CBD" w:rsidRDefault="009A0550"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20ACA2E8" w14:textId="1057E854" w:rsidR="009A0550" w:rsidRPr="00A46CBD" w:rsidRDefault="009A0550" w:rsidP="00A46CBD">
      <w:pPr>
        <w:pStyle w:val="Prrafodelista"/>
        <w:ind w:left="360"/>
        <w:jc w:val="both"/>
        <w:rPr>
          <w:rFonts w:ascii="Century Gothic" w:hAnsi="Century Gothic"/>
          <w:sz w:val="24"/>
          <w:szCs w:val="24"/>
          <w:lang w:val="es-ES"/>
        </w:rPr>
      </w:pPr>
    </w:p>
    <w:p w14:paraId="02258767" w14:textId="30DAF3E9" w:rsidR="009A0550" w:rsidRPr="00A46CBD" w:rsidRDefault="009A0550"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lang w:val="es-ES"/>
        </w:rPr>
        <w:t xml:space="preserve">No es cierto, lo narrado en este numeral es una apreciación subjetiva emitida por el demandante, la cual carece de sustento probatorio. </w:t>
      </w:r>
    </w:p>
    <w:p w14:paraId="2A3C839D" w14:textId="77777777" w:rsidR="009A0550" w:rsidRPr="00A46CBD" w:rsidRDefault="009A0550" w:rsidP="00A46CBD">
      <w:pPr>
        <w:pStyle w:val="Prrafodelista"/>
        <w:rPr>
          <w:rFonts w:ascii="Century Gothic" w:hAnsi="Century Gothic"/>
          <w:sz w:val="24"/>
          <w:szCs w:val="24"/>
          <w:lang w:val="es-ES"/>
        </w:rPr>
      </w:pPr>
    </w:p>
    <w:p w14:paraId="0AD4B7B8" w14:textId="77777777" w:rsidR="009A0550" w:rsidRPr="00A46CBD" w:rsidRDefault="009A0550"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lang w:val="es-ES"/>
        </w:rPr>
        <w:t xml:space="preserve">No es cierto, lo narrado en este numeral es una apreciación subjetiva emitida por el demandante, la cual carece de sustento probatorio. </w:t>
      </w:r>
    </w:p>
    <w:p w14:paraId="61DE5A56" w14:textId="77777777" w:rsidR="009A0550" w:rsidRPr="00A46CBD" w:rsidRDefault="009A0550" w:rsidP="00A46CBD">
      <w:pPr>
        <w:pStyle w:val="Prrafodelista"/>
        <w:ind w:left="360"/>
        <w:jc w:val="both"/>
        <w:rPr>
          <w:rFonts w:ascii="Century Gothic" w:hAnsi="Century Gothic"/>
          <w:sz w:val="24"/>
          <w:szCs w:val="24"/>
          <w:lang w:val="es-ES"/>
        </w:rPr>
      </w:pPr>
    </w:p>
    <w:p w14:paraId="0158E52F"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27FD4838" w14:textId="25DDAF4C" w:rsidR="00182582" w:rsidRPr="00A46CBD" w:rsidRDefault="00182582" w:rsidP="00A46CBD">
      <w:pPr>
        <w:pStyle w:val="Prrafodelista"/>
        <w:ind w:left="360"/>
        <w:jc w:val="both"/>
        <w:rPr>
          <w:rFonts w:ascii="Century Gothic" w:hAnsi="Century Gothic"/>
          <w:sz w:val="24"/>
          <w:szCs w:val="24"/>
          <w:lang w:val="es-ES"/>
        </w:rPr>
      </w:pPr>
    </w:p>
    <w:p w14:paraId="7D2FF6F3"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4D1D6EC9" w14:textId="77777777" w:rsidR="00182582" w:rsidRPr="00A46CBD" w:rsidRDefault="00182582" w:rsidP="00A46CBD">
      <w:pPr>
        <w:pStyle w:val="Prrafodelista"/>
        <w:ind w:left="360"/>
        <w:jc w:val="both"/>
        <w:rPr>
          <w:rFonts w:ascii="Century Gothic" w:hAnsi="Century Gothic"/>
          <w:sz w:val="24"/>
          <w:szCs w:val="24"/>
          <w:lang w:val="es-ES"/>
        </w:rPr>
      </w:pPr>
    </w:p>
    <w:p w14:paraId="0BA82FF4" w14:textId="6E105A4F"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es cierto, teniendo en cuenta que la obligación de toma de medidas preventivas del trabajo se encontraba exclusivamente en cabeza de la sociedad ERUM como empleadora del señor SILVEIRO BOHÓRQUEZ. </w:t>
      </w:r>
    </w:p>
    <w:p w14:paraId="426FF2A4" w14:textId="77777777" w:rsidR="00182582" w:rsidRPr="00A46CBD" w:rsidRDefault="00182582" w:rsidP="00A46CBD">
      <w:pPr>
        <w:pStyle w:val="Prrafodelista"/>
        <w:rPr>
          <w:rFonts w:ascii="Century Gothic" w:hAnsi="Century Gothic"/>
          <w:sz w:val="24"/>
          <w:szCs w:val="24"/>
          <w:lang w:val="es-ES"/>
        </w:rPr>
      </w:pPr>
    </w:p>
    <w:p w14:paraId="40B387DD" w14:textId="20A92CAF"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lang w:val="es-ES"/>
        </w:rPr>
        <w:t xml:space="preserve">No es un hecho, es una pretensión, frente a la cual de entrada manifestamos nuestra oposición. </w:t>
      </w:r>
    </w:p>
    <w:p w14:paraId="58B1B495" w14:textId="77777777" w:rsidR="00182582" w:rsidRPr="00A46CBD" w:rsidRDefault="00182582" w:rsidP="00A46CBD">
      <w:pPr>
        <w:pStyle w:val="Prrafodelista"/>
        <w:rPr>
          <w:rFonts w:ascii="Century Gothic" w:hAnsi="Century Gothic"/>
          <w:sz w:val="24"/>
          <w:szCs w:val="24"/>
          <w:lang w:val="es-ES"/>
        </w:rPr>
      </w:pPr>
    </w:p>
    <w:p w14:paraId="4EE7C9D0"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0004F182" w14:textId="77777777" w:rsidR="00182582" w:rsidRPr="00A46CBD" w:rsidRDefault="00182582" w:rsidP="00A46CBD">
      <w:pPr>
        <w:pStyle w:val="Prrafodelista"/>
        <w:ind w:left="360"/>
        <w:jc w:val="both"/>
        <w:rPr>
          <w:rFonts w:ascii="Century Gothic" w:hAnsi="Century Gothic"/>
          <w:sz w:val="24"/>
          <w:szCs w:val="24"/>
          <w:lang w:val="es-ES"/>
        </w:rPr>
      </w:pPr>
    </w:p>
    <w:p w14:paraId="7099B960"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0FD4C517" w14:textId="77777777" w:rsidR="00182582" w:rsidRPr="00A46CBD" w:rsidRDefault="00182582" w:rsidP="00A46CBD">
      <w:pPr>
        <w:pStyle w:val="Prrafodelista"/>
        <w:ind w:left="360"/>
        <w:jc w:val="both"/>
        <w:rPr>
          <w:rFonts w:ascii="Century Gothic" w:hAnsi="Century Gothic"/>
          <w:sz w:val="24"/>
          <w:szCs w:val="24"/>
          <w:lang w:val="es-ES"/>
        </w:rPr>
      </w:pPr>
    </w:p>
    <w:p w14:paraId="3DB5DCA8" w14:textId="1FF14B5D"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lastRenderedPageBreak/>
        <w:t xml:space="preserve">No es un hecho, es una apreciación subjetiva del demandante, que nada tiene que ver con los hechos de esta demanda.  </w:t>
      </w:r>
    </w:p>
    <w:p w14:paraId="5CC4E112" w14:textId="77777777" w:rsidR="00182582" w:rsidRPr="00A46CBD" w:rsidRDefault="00182582" w:rsidP="00A46CBD">
      <w:pPr>
        <w:pStyle w:val="Prrafodelista"/>
        <w:rPr>
          <w:rFonts w:ascii="Century Gothic" w:hAnsi="Century Gothic"/>
          <w:sz w:val="24"/>
          <w:szCs w:val="24"/>
          <w:lang w:val="es-ES"/>
        </w:rPr>
      </w:pPr>
    </w:p>
    <w:p w14:paraId="7AB2B8D4"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1A3E22AC" w14:textId="77777777" w:rsidR="00182582" w:rsidRPr="00A46CBD" w:rsidRDefault="00182582" w:rsidP="00A46CBD">
      <w:pPr>
        <w:pStyle w:val="Prrafodelista"/>
        <w:ind w:left="360"/>
        <w:jc w:val="both"/>
        <w:rPr>
          <w:rFonts w:ascii="Century Gothic" w:hAnsi="Century Gothic"/>
          <w:sz w:val="24"/>
          <w:szCs w:val="24"/>
          <w:lang w:val="es-ES"/>
        </w:rPr>
      </w:pPr>
    </w:p>
    <w:p w14:paraId="1A3DBE60"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2D00FEDA" w14:textId="77777777" w:rsidR="00182582" w:rsidRPr="00A46CBD" w:rsidRDefault="00182582" w:rsidP="00A46CBD">
      <w:pPr>
        <w:pStyle w:val="Prrafodelista"/>
        <w:ind w:left="360"/>
        <w:jc w:val="both"/>
        <w:rPr>
          <w:rFonts w:ascii="Century Gothic" w:hAnsi="Century Gothic"/>
          <w:sz w:val="24"/>
          <w:szCs w:val="24"/>
          <w:lang w:val="es-ES"/>
        </w:rPr>
      </w:pPr>
    </w:p>
    <w:p w14:paraId="370B4882"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6B79B46A" w14:textId="77777777" w:rsidR="00182582" w:rsidRPr="00A46CBD" w:rsidRDefault="00182582" w:rsidP="00A46CBD">
      <w:pPr>
        <w:pStyle w:val="Prrafodelista"/>
        <w:ind w:left="360"/>
        <w:jc w:val="both"/>
        <w:rPr>
          <w:rFonts w:ascii="Century Gothic" w:hAnsi="Century Gothic"/>
          <w:sz w:val="24"/>
          <w:szCs w:val="24"/>
          <w:lang w:val="es-ES"/>
        </w:rPr>
      </w:pPr>
    </w:p>
    <w:p w14:paraId="46E982C3"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71C56B64" w14:textId="77777777" w:rsidR="00182582" w:rsidRPr="00A46CBD" w:rsidRDefault="00182582" w:rsidP="00A46CBD">
      <w:pPr>
        <w:pStyle w:val="Prrafodelista"/>
        <w:ind w:left="360"/>
        <w:jc w:val="both"/>
        <w:rPr>
          <w:rFonts w:ascii="Century Gothic" w:hAnsi="Century Gothic"/>
          <w:sz w:val="24"/>
          <w:szCs w:val="24"/>
          <w:lang w:val="es-ES"/>
        </w:rPr>
      </w:pPr>
    </w:p>
    <w:p w14:paraId="074A3D06"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754F46C1" w14:textId="77777777" w:rsidR="00182582" w:rsidRPr="00A46CBD" w:rsidRDefault="00182582" w:rsidP="00A46CBD">
      <w:pPr>
        <w:pStyle w:val="Prrafodelista"/>
        <w:ind w:left="360"/>
        <w:jc w:val="both"/>
        <w:rPr>
          <w:rFonts w:ascii="Century Gothic" w:hAnsi="Century Gothic"/>
          <w:sz w:val="24"/>
          <w:szCs w:val="24"/>
          <w:lang w:val="es-ES"/>
        </w:rPr>
      </w:pPr>
    </w:p>
    <w:p w14:paraId="4613BBE9"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005F8F58" w14:textId="77777777" w:rsidR="009A0550" w:rsidRPr="00A46CBD" w:rsidRDefault="009A0550" w:rsidP="00A46CBD">
      <w:pPr>
        <w:spacing w:line="276" w:lineRule="auto"/>
        <w:jc w:val="both"/>
        <w:rPr>
          <w:rFonts w:ascii="Century Gothic" w:hAnsi="Century Gothic"/>
          <w:lang w:val="es-ES"/>
        </w:rPr>
      </w:pPr>
    </w:p>
    <w:p w14:paraId="7E1CC457"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50DAC73B" w14:textId="77777777" w:rsidR="009A0550" w:rsidRPr="00A46CBD" w:rsidRDefault="009A0550" w:rsidP="00A46CBD">
      <w:pPr>
        <w:spacing w:line="276" w:lineRule="auto"/>
        <w:jc w:val="both"/>
        <w:rPr>
          <w:rFonts w:ascii="Century Gothic" w:hAnsi="Century Gothic"/>
          <w:lang w:val="es-ES"/>
        </w:rPr>
      </w:pPr>
    </w:p>
    <w:p w14:paraId="30A5309F"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2257AD78" w14:textId="77777777" w:rsidR="009A0550" w:rsidRPr="00A46CBD" w:rsidRDefault="009A0550" w:rsidP="00A46CBD">
      <w:pPr>
        <w:spacing w:line="276" w:lineRule="auto"/>
        <w:jc w:val="both"/>
        <w:rPr>
          <w:rFonts w:ascii="Century Gothic" w:hAnsi="Century Gothic"/>
          <w:lang w:val="es-ES"/>
        </w:rPr>
      </w:pPr>
    </w:p>
    <w:p w14:paraId="4C4716B5"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49235C2D" w14:textId="77777777" w:rsidR="009A0550" w:rsidRPr="00A46CBD" w:rsidRDefault="009A0550" w:rsidP="00A46CBD">
      <w:pPr>
        <w:spacing w:line="276" w:lineRule="auto"/>
        <w:jc w:val="both"/>
        <w:rPr>
          <w:rFonts w:ascii="Century Gothic" w:hAnsi="Century Gothic"/>
          <w:lang w:val="es-ES"/>
        </w:rPr>
      </w:pPr>
    </w:p>
    <w:p w14:paraId="5E3EFA83"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0388CD19" w14:textId="77777777" w:rsidR="009A0550" w:rsidRPr="00A46CBD" w:rsidRDefault="009A0550" w:rsidP="00A46CBD">
      <w:pPr>
        <w:spacing w:line="276" w:lineRule="auto"/>
        <w:jc w:val="both"/>
        <w:rPr>
          <w:rFonts w:ascii="Century Gothic" w:hAnsi="Century Gothic"/>
          <w:lang w:val="es-ES"/>
        </w:rPr>
      </w:pPr>
    </w:p>
    <w:p w14:paraId="311D6ED9"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258D5886" w14:textId="77777777" w:rsidR="00182582" w:rsidRPr="00A46CBD" w:rsidRDefault="00182582" w:rsidP="00A46CBD">
      <w:pPr>
        <w:pStyle w:val="Prrafodelista"/>
        <w:rPr>
          <w:rFonts w:ascii="Century Gothic" w:hAnsi="Century Gothic"/>
          <w:sz w:val="24"/>
          <w:szCs w:val="24"/>
          <w:lang w:val="es-ES"/>
        </w:rPr>
      </w:pPr>
    </w:p>
    <w:p w14:paraId="0C409B2A" w14:textId="77777777" w:rsidR="00182582" w:rsidRPr="00A46CBD" w:rsidRDefault="00182582" w:rsidP="00A46CBD">
      <w:pPr>
        <w:spacing w:line="276" w:lineRule="auto"/>
        <w:jc w:val="both"/>
        <w:rPr>
          <w:rFonts w:ascii="Century Gothic" w:hAnsi="Century Gothic"/>
          <w:lang w:val="es-ES"/>
        </w:rPr>
      </w:pPr>
    </w:p>
    <w:p w14:paraId="4A177992"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4AB838AA" w14:textId="77777777" w:rsidR="00182582" w:rsidRPr="00A46CBD" w:rsidRDefault="00182582" w:rsidP="00A46CBD">
      <w:pPr>
        <w:spacing w:line="276" w:lineRule="auto"/>
        <w:jc w:val="both"/>
        <w:rPr>
          <w:rFonts w:ascii="Century Gothic" w:hAnsi="Century Gothic"/>
          <w:lang w:val="es-ES"/>
        </w:rPr>
      </w:pPr>
    </w:p>
    <w:p w14:paraId="019FC0BE"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1F129F17" w14:textId="77777777" w:rsidR="00182582" w:rsidRPr="00A46CBD" w:rsidRDefault="00182582" w:rsidP="00A46CBD">
      <w:pPr>
        <w:spacing w:line="276" w:lineRule="auto"/>
        <w:jc w:val="both"/>
        <w:rPr>
          <w:rFonts w:ascii="Century Gothic" w:hAnsi="Century Gothic"/>
          <w:lang w:val="es-ES"/>
        </w:rPr>
      </w:pPr>
    </w:p>
    <w:p w14:paraId="68B1DF4F"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1C1C9E75" w14:textId="77777777" w:rsidR="00182582" w:rsidRPr="00A46CBD" w:rsidRDefault="00182582" w:rsidP="00A46CBD">
      <w:pPr>
        <w:spacing w:line="276" w:lineRule="auto"/>
        <w:jc w:val="both"/>
        <w:rPr>
          <w:rFonts w:ascii="Century Gothic" w:hAnsi="Century Gothic"/>
          <w:lang w:val="es-ES"/>
        </w:rPr>
      </w:pPr>
    </w:p>
    <w:p w14:paraId="0AD0D2F0"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09FC2A1B" w14:textId="77777777" w:rsidR="00182582" w:rsidRPr="00A46CBD" w:rsidRDefault="00182582" w:rsidP="00A46CBD">
      <w:pPr>
        <w:spacing w:line="276" w:lineRule="auto"/>
        <w:jc w:val="both"/>
        <w:rPr>
          <w:rFonts w:ascii="Century Gothic" w:hAnsi="Century Gothic"/>
          <w:lang w:val="es-ES"/>
        </w:rPr>
      </w:pPr>
    </w:p>
    <w:p w14:paraId="0838FC16"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443E426D" w14:textId="77777777" w:rsidR="00182582" w:rsidRPr="00A46CBD" w:rsidRDefault="00182582" w:rsidP="00A46CBD">
      <w:pPr>
        <w:spacing w:line="276" w:lineRule="auto"/>
        <w:jc w:val="both"/>
        <w:rPr>
          <w:rFonts w:ascii="Century Gothic" w:hAnsi="Century Gothic"/>
          <w:lang w:val="es-ES"/>
        </w:rPr>
      </w:pPr>
    </w:p>
    <w:p w14:paraId="0D2B82A1"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116D74F6" w14:textId="77777777" w:rsidR="00182582" w:rsidRPr="00A46CBD" w:rsidRDefault="00182582" w:rsidP="00A46CBD">
      <w:pPr>
        <w:spacing w:line="276" w:lineRule="auto"/>
        <w:jc w:val="both"/>
        <w:rPr>
          <w:rFonts w:ascii="Century Gothic" w:hAnsi="Century Gothic"/>
          <w:lang w:val="es-ES"/>
        </w:rPr>
      </w:pPr>
    </w:p>
    <w:p w14:paraId="593F1B86"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60B838ED" w14:textId="77777777" w:rsidR="00182582" w:rsidRPr="00A46CBD" w:rsidRDefault="00182582" w:rsidP="00A46CBD">
      <w:pPr>
        <w:spacing w:line="276" w:lineRule="auto"/>
        <w:jc w:val="both"/>
        <w:rPr>
          <w:rFonts w:ascii="Century Gothic" w:hAnsi="Century Gothic"/>
          <w:lang w:val="es-ES"/>
        </w:rPr>
      </w:pPr>
    </w:p>
    <w:p w14:paraId="650FD6FE"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6355EC51" w14:textId="77777777" w:rsidR="00182582" w:rsidRPr="00A46CBD" w:rsidRDefault="00182582" w:rsidP="00A46CBD">
      <w:pPr>
        <w:spacing w:line="276" w:lineRule="auto"/>
        <w:jc w:val="both"/>
        <w:rPr>
          <w:rFonts w:ascii="Century Gothic" w:hAnsi="Century Gothic"/>
          <w:lang w:val="es-ES"/>
        </w:rPr>
      </w:pPr>
    </w:p>
    <w:p w14:paraId="2BB7BD05"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2A965570" w14:textId="77777777" w:rsidR="00182582" w:rsidRPr="00A46CBD" w:rsidRDefault="00182582" w:rsidP="00A46CBD">
      <w:pPr>
        <w:spacing w:line="276" w:lineRule="auto"/>
        <w:jc w:val="both"/>
        <w:rPr>
          <w:rFonts w:ascii="Century Gothic" w:hAnsi="Century Gothic"/>
          <w:lang w:val="es-ES"/>
        </w:rPr>
      </w:pPr>
    </w:p>
    <w:p w14:paraId="42DB2E20"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2F288CD7" w14:textId="77777777" w:rsidR="00182582" w:rsidRPr="00A46CBD" w:rsidRDefault="00182582" w:rsidP="00A46CBD">
      <w:pPr>
        <w:spacing w:line="276" w:lineRule="auto"/>
        <w:jc w:val="both"/>
        <w:rPr>
          <w:rFonts w:ascii="Century Gothic" w:hAnsi="Century Gothic"/>
          <w:lang w:val="es-ES"/>
        </w:rPr>
      </w:pPr>
    </w:p>
    <w:p w14:paraId="6D855C23"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1622A4C3" w14:textId="77777777" w:rsidR="00182582" w:rsidRPr="00A46CBD" w:rsidRDefault="00182582" w:rsidP="00A46CBD">
      <w:pPr>
        <w:spacing w:line="276" w:lineRule="auto"/>
        <w:jc w:val="both"/>
        <w:rPr>
          <w:rFonts w:ascii="Century Gothic" w:hAnsi="Century Gothic"/>
          <w:lang w:val="es-ES"/>
        </w:rPr>
      </w:pPr>
    </w:p>
    <w:p w14:paraId="302C94BD" w14:textId="77777777" w:rsidR="00182582" w:rsidRPr="00A46CBD" w:rsidRDefault="00182582" w:rsidP="00A46CBD">
      <w:pPr>
        <w:pStyle w:val="Prrafodelista"/>
        <w:numPr>
          <w:ilvl w:val="0"/>
          <w:numId w:val="5"/>
        </w:numPr>
        <w:jc w:val="both"/>
        <w:rPr>
          <w:rFonts w:ascii="Century Gothic" w:hAnsi="Century Gothic"/>
          <w:sz w:val="24"/>
          <w:szCs w:val="24"/>
          <w:lang w:val="es-ES"/>
        </w:rPr>
      </w:pPr>
      <w:r w:rsidRPr="00A46CBD">
        <w:rPr>
          <w:rFonts w:ascii="Century Gothic" w:hAnsi="Century Gothic"/>
          <w:sz w:val="24"/>
          <w:szCs w:val="24"/>
        </w:rPr>
        <w:t xml:space="preserve">No nos consta, las circunstancias narradas en este numeral con ajenas a La Equidad Seguros Generales O.C, por lo cual debe probarse. </w:t>
      </w:r>
    </w:p>
    <w:p w14:paraId="0133AB43" w14:textId="77777777" w:rsidR="00B645CA" w:rsidRPr="00A46CBD" w:rsidRDefault="00B645CA" w:rsidP="00A46CBD">
      <w:pPr>
        <w:spacing w:line="276" w:lineRule="auto"/>
        <w:rPr>
          <w:rFonts w:ascii="Century Gothic" w:hAnsi="Century Gothic"/>
          <w:lang w:val="es-ES"/>
        </w:rPr>
      </w:pPr>
    </w:p>
    <w:p w14:paraId="2C36B76D" w14:textId="6C4A11D3" w:rsidR="00641992" w:rsidRPr="00A46CBD" w:rsidRDefault="00771212" w:rsidP="00A46CBD">
      <w:pPr>
        <w:pStyle w:val="Prrafodelista"/>
        <w:numPr>
          <w:ilvl w:val="0"/>
          <w:numId w:val="25"/>
        </w:numPr>
        <w:rPr>
          <w:rFonts w:ascii="Century Gothic" w:hAnsi="Century Gothic"/>
          <w:b/>
          <w:bCs/>
          <w:sz w:val="24"/>
          <w:szCs w:val="24"/>
          <w:lang w:val="es-ES"/>
        </w:rPr>
      </w:pPr>
      <w:bookmarkStart w:id="5" w:name="_Hlk110938244"/>
      <w:r w:rsidRPr="00A46CBD">
        <w:rPr>
          <w:rFonts w:ascii="Century Gothic" w:hAnsi="Century Gothic"/>
          <w:b/>
          <w:bCs/>
          <w:sz w:val="24"/>
          <w:szCs w:val="24"/>
          <w:lang w:val="es-ES"/>
        </w:rPr>
        <w:t>PRETENSIONES DE LA DEMANDA</w:t>
      </w:r>
    </w:p>
    <w:bookmarkEnd w:id="5"/>
    <w:p w14:paraId="557077E3" w14:textId="56B43361" w:rsidR="00641992" w:rsidRPr="00A46CBD" w:rsidRDefault="00641992" w:rsidP="00A46CBD">
      <w:pPr>
        <w:spacing w:line="276" w:lineRule="auto"/>
        <w:rPr>
          <w:rFonts w:ascii="Century Gothic" w:hAnsi="Century Gothic"/>
          <w:lang w:val="es-ES"/>
        </w:rPr>
      </w:pPr>
    </w:p>
    <w:p w14:paraId="6352779A" w14:textId="6B4D4457" w:rsidR="005415BC" w:rsidRPr="00A46CBD" w:rsidRDefault="005415BC" w:rsidP="00A46CBD">
      <w:pPr>
        <w:spacing w:line="276" w:lineRule="auto"/>
        <w:jc w:val="both"/>
        <w:rPr>
          <w:rFonts w:ascii="Century Gothic" w:hAnsi="Century Gothic"/>
          <w:lang w:val="es-ES"/>
        </w:rPr>
      </w:pPr>
      <w:r w:rsidRPr="00A46CBD">
        <w:rPr>
          <w:rFonts w:ascii="Century Gothic" w:hAnsi="Century Gothic"/>
          <w:lang w:val="es-ES"/>
        </w:rPr>
        <w:t xml:space="preserve">Nos oponemos a la prosperidad de la totalidad de las pretensiones de la demanda, por los siguientes motivos: </w:t>
      </w:r>
    </w:p>
    <w:p w14:paraId="773C27EF" w14:textId="77777777" w:rsidR="005415BC" w:rsidRPr="00A46CBD" w:rsidRDefault="005415BC" w:rsidP="00A46CBD">
      <w:pPr>
        <w:spacing w:line="276" w:lineRule="auto"/>
        <w:jc w:val="both"/>
        <w:rPr>
          <w:rFonts w:ascii="Century Gothic" w:hAnsi="Century Gothic"/>
          <w:lang w:val="es-ES"/>
        </w:rPr>
      </w:pPr>
    </w:p>
    <w:p w14:paraId="19686C64" w14:textId="77777777" w:rsidR="00EB23CE" w:rsidRPr="00A46CBD" w:rsidRDefault="00EB23CE" w:rsidP="00A46CBD">
      <w:pPr>
        <w:spacing w:line="276" w:lineRule="auto"/>
        <w:jc w:val="both"/>
        <w:rPr>
          <w:rFonts w:ascii="Century Gothic" w:hAnsi="Century Gothic"/>
          <w:lang w:val="es-ES"/>
        </w:rPr>
      </w:pPr>
    </w:p>
    <w:p w14:paraId="7692010C" w14:textId="77777777" w:rsidR="00EB23CE" w:rsidRPr="00A46CBD" w:rsidRDefault="00EB23CE" w:rsidP="00A46CBD">
      <w:pPr>
        <w:pStyle w:val="Prrafodelista"/>
        <w:jc w:val="both"/>
        <w:rPr>
          <w:rFonts w:ascii="Century Gothic" w:eastAsia="Times New Roman" w:hAnsi="Century Gothic" w:cs="Tahoma"/>
          <w:sz w:val="24"/>
          <w:szCs w:val="24"/>
          <w:lang w:eastAsia="es-AR"/>
        </w:rPr>
      </w:pPr>
    </w:p>
    <w:p w14:paraId="4767E74A" w14:textId="7F9BAE4B" w:rsidR="00EB23CE" w:rsidRPr="00A46CBD" w:rsidRDefault="00EB23CE" w:rsidP="00A46CBD">
      <w:pPr>
        <w:pStyle w:val="Prrafodelista"/>
        <w:numPr>
          <w:ilvl w:val="0"/>
          <w:numId w:val="26"/>
        </w:numPr>
        <w:jc w:val="both"/>
        <w:rPr>
          <w:rFonts w:ascii="Century Gothic" w:hAnsi="Century Gothic"/>
          <w:sz w:val="24"/>
          <w:szCs w:val="24"/>
          <w:lang w:val="es-ES"/>
        </w:rPr>
      </w:pPr>
      <w:r w:rsidRPr="00A46CBD">
        <w:rPr>
          <w:rFonts w:ascii="Century Gothic" w:hAnsi="Century Gothic"/>
          <w:sz w:val="24"/>
          <w:szCs w:val="24"/>
          <w:lang w:val="es-ES"/>
        </w:rPr>
        <w:t xml:space="preserve">Nos oponemos a una eventual condena solidaria, como quiera que, dentro del proceso </w:t>
      </w:r>
      <w:r w:rsidRPr="00A46CBD">
        <w:rPr>
          <w:rFonts w:ascii="Century Gothic" w:eastAsia="Times New Roman" w:hAnsi="Century Gothic" w:cs="Tahoma"/>
          <w:sz w:val="24"/>
          <w:szCs w:val="24"/>
          <w:lang w:val="es-ES_tradnl" w:eastAsia="es-AR"/>
        </w:rPr>
        <w:t>no se cumplen los presupuestos para   hacer efectiva la condena solidaria contenida en el artículo 34 de C.S.T</w:t>
      </w:r>
      <w:r w:rsidR="00A82B8E" w:rsidRPr="00A46CBD">
        <w:rPr>
          <w:rFonts w:ascii="Century Gothic" w:eastAsia="Times New Roman" w:hAnsi="Century Gothic" w:cs="Tahoma"/>
          <w:sz w:val="24"/>
          <w:szCs w:val="24"/>
          <w:lang w:val="es-ES_tradnl" w:eastAsia="es-AR"/>
        </w:rPr>
        <w:t xml:space="preserve">, tal como se explicara en el acápite correspondiente a las excepciones. </w:t>
      </w:r>
    </w:p>
    <w:p w14:paraId="6B76195B" w14:textId="77777777" w:rsidR="00A250A0" w:rsidRPr="00A46CBD" w:rsidRDefault="00A250A0" w:rsidP="00A46CBD">
      <w:pPr>
        <w:pStyle w:val="Prrafodelista"/>
        <w:rPr>
          <w:rFonts w:ascii="Century Gothic" w:hAnsi="Century Gothic"/>
          <w:sz w:val="24"/>
          <w:szCs w:val="24"/>
          <w:lang w:val="es-ES"/>
        </w:rPr>
      </w:pPr>
    </w:p>
    <w:p w14:paraId="7E44592D" w14:textId="77777777" w:rsidR="00F00D8F" w:rsidRPr="00A46CBD" w:rsidRDefault="00F00D8F" w:rsidP="00A46CBD">
      <w:pPr>
        <w:pStyle w:val="Prrafodelista"/>
        <w:rPr>
          <w:rFonts w:ascii="Century Gothic" w:hAnsi="Century Gothic"/>
          <w:sz w:val="24"/>
          <w:szCs w:val="24"/>
          <w:lang w:val="es-ES"/>
        </w:rPr>
      </w:pPr>
    </w:p>
    <w:p w14:paraId="127A70C1" w14:textId="19332080" w:rsidR="00F00D8F" w:rsidRPr="00A46CBD" w:rsidRDefault="00F00D8F" w:rsidP="00A46CBD">
      <w:pPr>
        <w:pStyle w:val="Prrafodelista"/>
        <w:numPr>
          <w:ilvl w:val="0"/>
          <w:numId w:val="26"/>
        </w:numPr>
        <w:jc w:val="both"/>
        <w:rPr>
          <w:rFonts w:ascii="Century Gothic" w:hAnsi="Century Gothic"/>
          <w:sz w:val="24"/>
          <w:szCs w:val="24"/>
          <w:lang w:val="es-ES"/>
        </w:rPr>
      </w:pPr>
      <w:r w:rsidRPr="00A46CBD">
        <w:rPr>
          <w:rFonts w:ascii="Century Gothic" w:hAnsi="Century Gothic"/>
          <w:sz w:val="24"/>
          <w:szCs w:val="24"/>
          <w:lang w:val="es-ES"/>
        </w:rPr>
        <w:t>Con relación a mi representada, La Equidad Seguros Generales O.C,</w:t>
      </w:r>
      <w:r w:rsidR="00122C84" w:rsidRPr="00A46CBD">
        <w:rPr>
          <w:rFonts w:ascii="Century Gothic" w:hAnsi="Century Gothic"/>
          <w:sz w:val="24"/>
          <w:szCs w:val="24"/>
          <w:lang w:val="es-ES"/>
        </w:rPr>
        <w:t xml:space="preserve"> </w:t>
      </w:r>
      <w:r w:rsidR="00D644A0" w:rsidRPr="00A46CBD">
        <w:rPr>
          <w:rFonts w:ascii="Century Gothic" w:hAnsi="Century Gothic"/>
          <w:sz w:val="24"/>
          <w:szCs w:val="24"/>
          <w:lang w:val="es-ES"/>
        </w:rPr>
        <w:t>esta</w:t>
      </w:r>
      <w:r w:rsidR="00122C84" w:rsidRPr="00A46CBD">
        <w:rPr>
          <w:rFonts w:ascii="Century Gothic" w:hAnsi="Century Gothic"/>
          <w:sz w:val="24"/>
          <w:szCs w:val="24"/>
          <w:lang w:val="es-ES"/>
        </w:rPr>
        <w:t xml:space="preserve"> </w:t>
      </w:r>
      <w:r w:rsidR="00D644A0" w:rsidRPr="00A46CBD">
        <w:rPr>
          <w:rFonts w:ascii="Century Gothic" w:hAnsi="Century Gothic"/>
          <w:sz w:val="24"/>
          <w:szCs w:val="24"/>
          <w:lang w:val="es-ES"/>
        </w:rPr>
        <w:t xml:space="preserve">se </w:t>
      </w:r>
      <w:r w:rsidR="00122C84" w:rsidRPr="00A46CBD">
        <w:rPr>
          <w:rFonts w:ascii="Century Gothic" w:hAnsi="Century Gothic"/>
          <w:sz w:val="24"/>
          <w:szCs w:val="24"/>
          <w:lang w:val="es-ES"/>
        </w:rPr>
        <w:t xml:space="preserve">debe absolver de cualquier condena por los siguientes motivos: </w:t>
      </w:r>
    </w:p>
    <w:p w14:paraId="7601889A" w14:textId="77777777" w:rsidR="00122C84" w:rsidRPr="00A46CBD" w:rsidRDefault="00122C84" w:rsidP="00A46CBD">
      <w:pPr>
        <w:pStyle w:val="Prrafodelista"/>
        <w:rPr>
          <w:rFonts w:ascii="Century Gothic" w:hAnsi="Century Gothic"/>
          <w:sz w:val="24"/>
          <w:szCs w:val="24"/>
          <w:lang w:val="es-ES"/>
        </w:rPr>
      </w:pPr>
    </w:p>
    <w:p w14:paraId="33553A00" w14:textId="6982283F" w:rsidR="00122C84" w:rsidRPr="00A46CBD" w:rsidRDefault="00A250A0" w:rsidP="00A46CBD">
      <w:pPr>
        <w:pStyle w:val="Prrafodelista"/>
        <w:numPr>
          <w:ilvl w:val="0"/>
          <w:numId w:val="34"/>
        </w:numPr>
        <w:jc w:val="both"/>
        <w:rPr>
          <w:rFonts w:ascii="Century Gothic" w:hAnsi="Century Gothic"/>
          <w:sz w:val="24"/>
          <w:szCs w:val="24"/>
          <w:lang w:val="es-ES"/>
        </w:rPr>
      </w:pPr>
      <w:r w:rsidRPr="00A46CBD">
        <w:rPr>
          <w:rFonts w:ascii="Century Gothic" w:hAnsi="Century Gothic"/>
          <w:sz w:val="24"/>
          <w:szCs w:val="24"/>
          <w:lang w:val="es-ES"/>
        </w:rPr>
        <w:t xml:space="preserve">Dentro del presente caso fuimos vinculados en virtud de la póliza de </w:t>
      </w:r>
      <w:r w:rsidR="0094575A" w:rsidRPr="00A46CBD">
        <w:rPr>
          <w:rFonts w:ascii="Century Gothic" w:hAnsi="Century Gothic"/>
          <w:sz w:val="24"/>
          <w:szCs w:val="24"/>
          <w:lang w:val="es-ES"/>
        </w:rPr>
        <w:t>Maquinaria número</w:t>
      </w:r>
      <w:r w:rsidRPr="00A46CBD">
        <w:rPr>
          <w:rFonts w:ascii="Century Gothic" w:hAnsi="Century Gothic"/>
          <w:sz w:val="24"/>
          <w:szCs w:val="24"/>
          <w:lang w:val="es-ES"/>
        </w:rPr>
        <w:t xml:space="preserve"> </w:t>
      </w:r>
      <w:r w:rsidR="0094575A" w:rsidRPr="00A46CBD">
        <w:rPr>
          <w:rFonts w:ascii="Century Gothic" w:hAnsi="Century Gothic"/>
          <w:sz w:val="24"/>
          <w:szCs w:val="24"/>
        </w:rPr>
        <w:t>AA017543</w:t>
      </w:r>
      <w:r w:rsidRPr="00A46CBD">
        <w:rPr>
          <w:rFonts w:ascii="Century Gothic" w:hAnsi="Century Gothic"/>
          <w:sz w:val="24"/>
          <w:szCs w:val="24"/>
          <w:lang w:val="es-ES"/>
        </w:rPr>
        <w:t xml:space="preserve">. </w:t>
      </w:r>
    </w:p>
    <w:p w14:paraId="647C9B5F" w14:textId="77777777" w:rsidR="00A250A0" w:rsidRPr="00A46CBD" w:rsidRDefault="00A250A0" w:rsidP="00A46CBD">
      <w:pPr>
        <w:pStyle w:val="Prrafodelista"/>
        <w:ind w:left="1440"/>
        <w:jc w:val="both"/>
        <w:rPr>
          <w:rFonts w:ascii="Century Gothic" w:hAnsi="Century Gothic"/>
          <w:sz w:val="24"/>
          <w:szCs w:val="24"/>
          <w:lang w:val="es-ES"/>
        </w:rPr>
      </w:pPr>
    </w:p>
    <w:p w14:paraId="0656D2E2" w14:textId="77777777" w:rsidR="00A250A0" w:rsidRPr="00A46CBD" w:rsidRDefault="00A250A0" w:rsidP="00A46CBD">
      <w:pPr>
        <w:pStyle w:val="Prrafodelista"/>
        <w:ind w:left="1440"/>
        <w:jc w:val="both"/>
        <w:rPr>
          <w:rFonts w:ascii="Century Gothic" w:hAnsi="Century Gothic"/>
          <w:sz w:val="24"/>
          <w:szCs w:val="24"/>
          <w:lang w:val="es-ES"/>
        </w:rPr>
      </w:pPr>
    </w:p>
    <w:p w14:paraId="25FC4C1D" w14:textId="6442F61E" w:rsidR="00A250A0" w:rsidRPr="00A46CBD" w:rsidRDefault="00A250A0" w:rsidP="00A46CBD">
      <w:pPr>
        <w:pStyle w:val="Prrafodelista"/>
        <w:numPr>
          <w:ilvl w:val="0"/>
          <w:numId w:val="34"/>
        </w:numPr>
        <w:jc w:val="both"/>
        <w:rPr>
          <w:rFonts w:ascii="Century Gothic" w:hAnsi="Century Gothic"/>
          <w:sz w:val="24"/>
          <w:szCs w:val="24"/>
          <w:lang w:val="es-ES"/>
        </w:rPr>
      </w:pPr>
      <w:r w:rsidRPr="00A46CBD">
        <w:rPr>
          <w:rFonts w:ascii="Century Gothic" w:hAnsi="Century Gothic"/>
          <w:sz w:val="24"/>
          <w:szCs w:val="24"/>
          <w:lang w:val="es-ES"/>
        </w:rPr>
        <w:t xml:space="preserve">Que la póliza en mención contaba con las siguientes coberturas: </w:t>
      </w:r>
    </w:p>
    <w:p w14:paraId="30CE4860" w14:textId="77777777" w:rsidR="00445DA5" w:rsidRPr="00A46CBD" w:rsidRDefault="00445DA5" w:rsidP="00A46CBD">
      <w:pPr>
        <w:pStyle w:val="Prrafodelista"/>
        <w:ind w:left="1440"/>
        <w:jc w:val="both"/>
        <w:rPr>
          <w:rFonts w:ascii="Century Gothic" w:hAnsi="Century Gothic"/>
          <w:noProof/>
          <w:sz w:val="24"/>
          <w:szCs w:val="24"/>
        </w:rPr>
      </w:pPr>
    </w:p>
    <w:p w14:paraId="372731C7" w14:textId="3165FE01" w:rsidR="00A250A0" w:rsidRPr="00A46CBD" w:rsidRDefault="00445DA5" w:rsidP="00A46CBD">
      <w:pPr>
        <w:pStyle w:val="Prrafodelista"/>
        <w:ind w:left="1440"/>
        <w:jc w:val="both"/>
        <w:rPr>
          <w:rFonts w:ascii="Century Gothic" w:hAnsi="Century Gothic"/>
          <w:sz w:val="24"/>
          <w:szCs w:val="24"/>
          <w:lang w:val="es-ES"/>
        </w:rPr>
      </w:pPr>
      <w:r w:rsidRPr="00A46CBD">
        <w:rPr>
          <w:rFonts w:ascii="Century Gothic" w:hAnsi="Century Gothic"/>
          <w:noProof/>
          <w:sz w:val="24"/>
          <w:szCs w:val="24"/>
        </w:rPr>
        <w:drawing>
          <wp:inline distT="0" distB="0" distL="0" distR="0" wp14:anchorId="6A8F71D0" wp14:editId="702CD40B">
            <wp:extent cx="3815744" cy="1400175"/>
            <wp:effectExtent l="0" t="0" r="0" b="0"/>
            <wp:docPr id="2063722041"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3722041" name="Imagen 1" descr="Texto&#10;&#10;Descripción generada automáticamente"/>
                    <pic:cNvPicPr/>
                  </pic:nvPicPr>
                  <pic:blipFill rotWithShape="1">
                    <a:blip r:embed="rId7"/>
                    <a:srcRect l="7807" t="41357" r="31602" b="19098"/>
                    <a:stretch/>
                  </pic:blipFill>
                  <pic:spPr bwMode="auto">
                    <a:xfrm>
                      <a:off x="0" y="0"/>
                      <a:ext cx="3815802" cy="1400196"/>
                    </a:xfrm>
                    <a:prstGeom prst="rect">
                      <a:avLst/>
                    </a:prstGeom>
                    <a:ln>
                      <a:noFill/>
                    </a:ln>
                    <a:extLst>
                      <a:ext uri="{53640926-AAD7-44D8-BBD7-CCE9431645EC}">
                        <a14:shadowObscured xmlns:a14="http://schemas.microsoft.com/office/drawing/2010/main"/>
                      </a:ext>
                    </a:extLst>
                  </pic:spPr>
                </pic:pic>
              </a:graphicData>
            </a:graphic>
          </wp:inline>
        </w:drawing>
      </w:r>
    </w:p>
    <w:p w14:paraId="1C714EFD" w14:textId="6AB742B9" w:rsidR="00A250A0" w:rsidRPr="00A46CBD" w:rsidRDefault="00A250A0" w:rsidP="00A46CBD">
      <w:pPr>
        <w:pStyle w:val="Prrafodelista"/>
        <w:ind w:left="1440"/>
        <w:jc w:val="both"/>
        <w:rPr>
          <w:rFonts w:ascii="Century Gothic" w:hAnsi="Century Gothic"/>
          <w:sz w:val="24"/>
          <w:szCs w:val="24"/>
          <w:lang w:val="es-ES"/>
        </w:rPr>
      </w:pPr>
    </w:p>
    <w:p w14:paraId="3D8B5EDE" w14:textId="5B5ACDB1" w:rsidR="00641992" w:rsidRPr="00A46CBD" w:rsidRDefault="00641992" w:rsidP="00A46CBD">
      <w:pPr>
        <w:pStyle w:val="Prrafodelista"/>
        <w:ind w:left="1440"/>
        <w:rPr>
          <w:rFonts w:ascii="Century Gothic" w:hAnsi="Century Gothic"/>
          <w:sz w:val="24"/>
          <w:szCs w:val="24"/>
          <w:lang w:val="es-ES"/>
        </w:rPr>
      </w:pPr>
    </w:p>
    <w:p w14:paraId="0C9EB9BA" w14:textId="691E3BDF" w:rsidR="00CA782F" w:rsidRPr="00A46CBD" w:rsidRDefault="002430A6" w:rsidP="00A46CBD">
      <w:pPr>
        <w:spacing w:line="276" w:lineRule="auto"/>
        <w:jc w:val="both"/>
        <w:rPr>
          <w:rFonts w:ascii="Century Gothic" w:hAnsi="Century Gothic"/>
        </w:rPr>
      </w:pPr>
      <w:r w:rsidRPr="00A46CBD">
        <w:rPr>
          <w:rFonts w:ascii="Century Gothic" w:hAnsi="Century Gothic"/>
        </w:rPr>
        <w:t xml:space="preserve">Teniendo en cuenta lo anterior, </w:t>
      </w:r>
      <w:r w:rsidR="000F53B5" w:rsidRPr="00A46CBD">
        <w:rPr>
          <w:rFonts w:ascii="Century Gothic" w:hAnsi="Century Gothic"/>
        </w:rPr>
        <w:t xml:space="preserve">se demuestra que la póliza expedida por mi representada no contaba con cobertura de culpa patronal de que trata el </w:t>
      </w:r>
      <w:r w:rsidR="001A5349" w:rsidRPr="00A46CBD">
        <w:rPr>
          <w:rFonts w:ascii="Century Gothic" w:hAnsi="Century Gothic"/>
        </w:rPr>
        <w:t>artículo</w:t>
      </w:r>
      <w:r w:rsidR="000F53B5" w:rsidRPr="00A46CBD">
        <w:rPr>
          <w:rFonts w:ascii="Century Gothic" w:hAnsi="Century Gothic"/>
        </w:rPr>
        <w:t xml:space="preserve"> 216 de CST. </w:t>
      </w:r>
    </w:p>
    <w:p w14:paraId="4D903E05" w14:textId="77777777" w:rsidR="000F53B5" w:rsidRPr="00A46CBD" w:rsidRDefault="000F53B5" w:rsidP="00A46CBD">
      <w:pPr>
        <w:spacing w:line="276" w:lineRule="auto"/>
        <w:jc w:val="both"/>
        <w:rPr>
          <w:rFonts w:ascii="Century Gothic" w:hAnsi="Century Gothic"/>
        </w:rPr>
      </w:pPr>
    </w:p>
    <w:p w14:paraId="18B6AE82" w14:textId="54C6ABAC" w:rsidR="000F53B5" w:rsidRPr="00A46CBD" w:rsidRDefault="00C358E5" w:rsidP="00A46CBD">
      <w:pPr>
        <w:pStyle w:val="Prrafodelista"/>
        <w:numPr>
          <w:ilvl w:val="0"/>
          <w:numId w:val="34"/>
        </w:numPr>
        <w:jc w:val="both"/>
        <w:rPr>
          <w:rFonts w:ascii="Century Gothic" w:hAnsi="Century Gothic"/>
          <w:sz w:val="24"/>
          <w:szCs w:val="24"/>
        </w:rPr>
      </w:pPr>
      <w:r w:rsidRPr="00A46CBD">
        <w:rPr>
          <w:rFonts w:ascii="Century Gothic" w:hAnsi="Century Gothic"/>
          <w:sz w:val="24"/>
          <w:szCs w:val="24"/>
        </w:rPr>
        <w:t xml:space="preserve">Además de lo anterior, dentro del condicionado aplicable para la póliza, en </w:t>
      </w:r>
      <w:r w:rsidR="001A5349" w:rsidRPr="00A46CBD">
        <w:rPr>
          <w:rFonts w:ascii="Century Gothic" w:hAnsi="Century Gothic"/>
          <w:sz w:val="24"/>
          <w:szCs w:val="24"/>
        </w:rPr>
        <w:t>encontramos</w:t>
      </w:r>
      <w:r w:rsidRPr="00A46CBD">
        <w:rPr>
          <w:rFonts w:ascii="Century Gothic" w:hAnsi="Century Gothic"/>
          <w:sz w:val="24"/>
          <w:szCs w:val="24"/>
        </w:rPr>
        <w:t xml:space="preserve"> que</w:t>
      </w:r>
      <w:r w:rsidR="00CE01F9" w:rsidRPr="00A46CBD">
        <w:rPr>
          <w:rFonts w:ascii="Century Gothic" w:hAnsi="Century Gothic"/>
          <w:sz w:val="24"/>
          <w:szCs w:val="24"/>
        </w:rPr>
        <w:t xml:space="preserve"> los riesgos que cubre la póliza </w:t>
      </w:r>
      <w:r w:rsidR="001A5349" w:rsidRPr="00A46CBD">
        <w:rPr>
          <w:rFonts w:ascii="Century Gothic" w:hAnsi="Century Gothic"/>
          <w:sz w:val="24"/>
          <w:szCs w:val="24"/>
        </w:rPr>
        <w:t>de equipo</w:t>
      </w:r>
      <w:r w:rsidR="00CE01F9" w:rsidRPr="00A46CBD">
        <w:rPr>
          <w:rFonts w:ascii="Century Gothic" w:hAnsi="Century Gothic"/>
          <w:sz w:val="24"/>
          <w:szCs w:val="24"/>
        </w:rPr>
        <w:t xml:space="preserve"> </w:t>
      </w:r>
      <w:r w:rsidR="00CA4333" w:rsidRPr="00A46CBD">
        <w:rPr>
          <w:rFonts w:ascii="Century Gothic" w:hAnsi="Century Gothic"/>
          <w:sz w:val="24"/>
          <w:szCs w:val="24"/>
        </w:rPr>
        <w:t>maquinaria y</w:t>
      </w:r>
      <w:r w:rsidR="00CE01F9" w:rsidRPr="00A46CBD">
        <w:rPr>
          <w:rFonts w:ascii="Century Gothic" w:hAnsi="Century Gothic"/>
          <w:sz w:val="24"/>
          <w:szCs w:val="24"/>
        </w:rPr>
        <w:t xml:space="preserve"> maquinaria agrícola,</w:t>
      </w:r>
      <w:r w:rsidR="00F17F0E" w:rsidRPr="00A46CBD">
        <w:rPr>
          <w:rFonts w:ascii="Century Gothic" w:hAnsi="Century Gothic"/>
          <w:sz w:val="24"/>
          <w:szCs w:val="24"/>
        </w:rPr>
        <w:t xml:space="preserve"> son los </w:t>
      </w:r>
      <w:r w:rsidR="001A5349" w:rsidRPr="00A46CBD">
        <w:rPr>
          <w:rFonts w:ascii="Century Gothic" w:hAnsi="Century Gothic"/>
          <w:sz w:val="24"/>
          <w:szCs w:val="24"/>
        </w:rPr>
        <w:t>siguientes</w:t>
      </w:r>
      <w:r w:rsidR="00F17F0E" w:rsidRPr="00A46CBD">
        <w:rPr>
          <w:rFonts w:ascii="Century Gothic" w:hAnsi="Century Gothic"/>
          <w:sz w:val="24"/>
          <w:szCs w:val="24"/>
        </w:rPr>
        <w:t xml:space="preserve">: </w:t>
      </w:r>
    </w:p>
    <w:p w14:paraId="666EAEF0" w14:textId="77777777" w:rsidR="00F17F0E" w:rsidRPr="00A46CBD" w:rsidRDefault="00F17F0E" w:rsidP="00A46CBD">
      <w:pPr>
        <w:pStyle w:val="Prrafodelista"/>
        <w:ind w:left="644"/>
        <w:jc w:val="both"/>
        <w:rPr>
          <w:rFonts w:ascii="Century Gothic" w:hAnsi="Century Gothic"/>
          <w:sz w:val="24"/>
          <w:szCs w:val="24"/>
        </w:rPr>
      </w:pPr>
    </w:p>
    <w:p w14:paraId="4BBDD485" w14:textId="5BBCA755" w:rsidR="00F17F0E" w:rsidRPr="00A46CBD" w:rsidRDefault="00B8523E" w:rsidP="00A46CBD">
      <w:pPr>
        <w:pStyle w:val="Prrafodelista"/>
        <w:ind w:left="644"/>
        <w:jc w:val="both"/>
        <w:rPr>
          <w:rFonts w:ascii="Century Gothic" w:hAnsi="Century Gothic"/>
          <w:i/>
          <w:iCs/>
          <w:sz w:val="24"/>
          <w:szCs w:val="24"/>
        </w:rPr>
      </w:pPr>
      <w:r w:rsidRPr="00A46CBD">
        <w:rPr>
          <w:rFonts w:ascii="Century Gothic" w:hAnsi="Century Gothic"/>
          <w:i/>
          <w:iCs/>
          <w:sz w:val="24"/>
          <w:szCs w:val="24"/>
        </w:rPr>
        <w:t>“</w:t>
      </w:r>
      <w:r w:rsidR="00F17F0E" w:rsidRPr="00A46CBD">
        <w:rPr>
          <w:rFonts w:ascii="Century Gothic" w:hAnsi="Century Gothic"/>
          <w:i/>
          <w:iCs/>
          <w:sz w:val="24"/>
          <w:szCs w:val="24"/>
        </w:rPr>
        <w:t>1. RIESGOS CUBIERTOS</w:t>
      </w:r>
    </w:p>
    <w:p w14:paraId="344B59C1" w14:textId="77777777" w:rsidR="00F17F0E" w:rsidRPr="00A46CBD" w:rsidRDefault="00F17F0E" w:rsidP="00A46CBD">
      <w:pPr>
        <w:pStyle w:val="Prrafodelista"/>
        <w:ind w:left="644"/>
        <w:jc w:val="both"/>
        <w:rPr>
          <w:rFonts w:ascii="Century Gothic" w:hAnsi="Century Gothic"/>
          <w:i/>
          <w:iCs/>
          <w:sz w:val="24"/>
          <w:szCs w:val="24"/>
        </w:rPr>
      </w:pPr>
    </w:p>
    <w:p w14:paraId="5135F6F7" w14:textId="77777777" w:rsidR="00F17F0E" w:rsidRPr="00A46CBD" w:rsidRDefault="00F17F0E" w:rsidP="00A46CBD">
      <w:pPr>
        <w:pStyle w:val="Prrafodelista"/>
        <w:ind w:left="644"/>
        <w:jc w:val="both"/>
        <w:rPr>
          <w:rFonts w:ascii="Century Gothic" w:hAnsi="Century Gothic"/>
          <w:i/>
          <w:iCs/>
          <w:sz w:val="24"/>
          <w:szCs w:val="24"/>
        </w:rPr>
      </w:pPr>
      <w:r w:rsidRPr="00A46CBD">
        <w:rPr>
          <w:rFonts w:ascii="Century Gothic" w:hAnsi="Century Gothic"/>
          <w:i/>
          <w:iCs/>
          <w:sz w:val="24"/>
          <w:szCs w:val="24"/>
        </w:rPr>
        <w:t xml:space="preserve">ESTE SEGURO CUBRE LAS PERDIDAS O DAÑOS MATERIALES Q UE SUFRAN LOS BIENES DESCRITOS EN LA CARÁTULA DE LA PÓLIZA, C AUSADOS DIRECTAMENTE POR: </w:t>
      </w:r>
    </w:p>
    <w:p w14:paraId="0785BC27" w14:textId="77777777" w:rsidR="00F17F0E" w:rsidRPr="00A46CBD" w:rsidRDefault="00F17F0E" w:rsidP="00A46CBD">
      <w:pPr>
        <w:pStyle w:val="Prrafodelista"/>
        <w:ind w:left="644"/>
        <w:jc w:val="both"/>
        <w:rPr>
          <w:rFonts w:ascii="Century Gothic" w:hAnsi="Century Gothic"/>
          <w:i/>
          <w:iCs/>
          <w:sz w:val="24"/>
          <w:szCs w:val="24"/>
        </w:rPr>
      </w:pPr>
    </w:p>
    <w:p w14:paraId="1B6FEE2C" w14:textId="77777777" w:rsidR="00F17F0E" w:rsidRPr="00A46CBD" w:rsidRDefault="00F17F0E" w:rsidP="00A46CBD">
      <w:pPr>
        <w:pStyle w:val="Prrafodelista"/>
        <w:ind w:left="644"/>
        <w:jc w:val="both"/>
        <w:rPr>
          <w:rFonts w:ascii="Century Gothic" w:hAnsi="Century Gothic"/>
          <w:i/>
          <w:iCs/>
          <w:sz w:val="24"/>
          <w:szCs w:val="24"/>
        </w:rPr>
      </w:pPr>
      <w:r w:rsidRPr="00A46CBD">
        <w:rPr>
          <w:rFonts w:ascii="Century Gothic" w:hAnsi="Century Gothic"/>
          <w:i/>
          <w:iCs/>
          <w:sz w:val="24"/>
          <w:szCs w:val="24"/>
        </w:rPr>
        <w:t>1.1. INCENDIO, EXTINCION DE INCENDIO, IMPACTO DIRECTO DE RAYO, COMBUSTION ESPONTANEA, TRABAJOS DE REMOCIÓN DE ESCOMBROS DESPUES DE UN INCENDIO, CAIDA DE AVIONES.</w:t>
      </w:r>
    </w:p>
    <w:p w14:paraId="11CB9026" w14:textId="77777777" w:rsidR="00F17F0E" w:rsidRPr="00A46CBD" w:rsidRDefault="00F17F0E" w:rsidP="00A46CBD">
      <w:pPr>
        <w:pStyle w:val="Prrafodelista"/>
        <w:ind w:left="644"/>
        <w:jc w:val="both"/>
        <w:rPr>
          <w:rFonts w:ascii="Century Gothic" w:hAnsi="Century Gothic"/>
          <w:i/>
          <w:iCs/>
          <w:sz w:val="24"/>
          <w:szCs w:val="24"/>
        </w:rPr>
      </w:pPr>
      <w:r w:rsidRPr="00A46CBD">
        <w:rPr>
          <w:rFonts w:ascii="Century Gothic" w:hAnsi="Century Gothic"/>
          <w:i/>
          <w:iCs/>
          <w:sz w:val="24"/>
          <w:szCs w:val="24"/>
        </w:rPr>
        <w:t xml:space="preserve"> 1.2. EXPLOSIÓN NO OCURRIDA POR UN ACTO MAL INTENCI ONADO DE CUALQUIER PERSONA O GRUPO DE PERSONAS. </w:t>
      </w:r>
    </w:p>
    <w:p w14:paraId="758B6A1C" w14:textId="77777777" w:rsidR="00952685" w:rsidRPr="00A46CBD" w:rsidRDefault="00952685" w:rsidP="00A46CBD">
      <w:pPr>
        <w:pStyle w:val="Prrafodelista"/>
        <w:ind w:left="644"/>
        <w:jc w:val="both"/>
        <w:rPr>
          <w:rFonts w:ascii="Century Gothic" w:hAnsi="Century Gothic"/>
          <w:i/>
          <w:iCs/>
          <w:sz w:val="24"/>
          <w:szCs w:val="24"/>
        </w:rPr>
      </w:pPr>
    </w:p>
    <w:p w14:paraId="5F892A13" w14:textId="77777777" w:rsidR="00F17F0E" w:rsidRPr="00A46CBD" w:rsidRDefault="00F17F0E" w:rsidP="00A46CBD">
      <w:pPr>
        <w:pStyle w:val="Prrafodelista"/>
        <w:ind w:left="644"/>
        <w:jc w:val="both"/>
        <w:rPr>
          <w:rFonts w:ascii="Century Gothic" w:hAnsi="Century Gothic"/>
          <w:i/>
          <w:iCs/>
          <w:sz w:val="24"/>
          <w:szCs w:val="24"/>
        </w:rPr>
      </w:pPr>
      <w:r w:rsidRPr="00A46CBD">
        <w:rPr>
          <w:rFonts w:ascii="Century Gothic" w:hAnsi="Century Gothic"/>
          <w:i/>
          <w:iCs/>
          <w:sz w:val="24"/>
          <w:szCs w:val="24"/>
        </w:rPr>
        <w:t xml:space="preserve">1.3. ACTOS MAL INTENCIONADOS COMETIDOS INDIVIDUALMENTE POR EMPLEADOS DEL ASEGURADO EXCEPTO CUANDO TALES DAÑOS SON OCASIONADOS MEDIANTE EL USO DE ELEMENTOS O ARTEFACTOS EXPLOSIVOS. </w:t>
      </w:r>
    </w:p>
    <w:p w14:paraId="4B6D7053" w14:textId="77777777" w:rsidR="00952685" w:rsidRPr="00A46CBD" w:rsidRDefault="00952685" w:rsidP="00A46CBD">
      <w:pPr>
        <w:pStyle w:val="Prrafodelista"/>
        <w:ind w:left="644"/>
        <w:jc w:val="both"/>
        <w:rPr>
          <w:rFonts w:ascii="Century Gothic" w:hAnsi="Century Gothic"/>
          <w:i/>
          <w:iCs/>
          <w:sz w:val="24"/>
          <w:szCs w:val="24"/>
        </w:rPr>
      </w:pPr>
    </w:p>
    <w:p w14:paraId="02818E19" w14:textId="77777777" w:rsidR="00F17F0E" w:rsidRPr="00A46CBD" w:rsidRDefault="00F17F0E" w:rsidP="00A46CBD">
      <w:pPr>
        <w:pStyle w:val="Prrafodelista"/>
        <w:ind w:left="644"/>
        <w:jc w:val="both"/>
        <w:rPr>
          <w:rFonts w:ascii="Century Gothic" w:hAnsi="Century Gothic"/>
          <w:i/>
          <w:iCs/>
          <w:sz w:val="24"/>
          <w:szCs w:val="24"/>
        </w:rPr>
      </w:pPr>
      <w:r w:rsidRPr="00A46CBD">
        <w:rPr>
          <w:rFonts w:ascii="Century Gothic" w:hAnsi="Century Gothic"/>
          <w:i/>
          <w:iCs/>
          <w:sz w:val="24"/>
          <w:szCs w:val="24"/>
        </w:rPr>
        <w:t xml:space="preserve">1.4. HURTO SIMPLE Y HURTO CALIFICADO, IMPERICIA, NEGLIGENCIA Y SAQUEO. </w:t>
      </w:r>
    </w:p>
    <w:p w14:paraId="635B7368" w14:textId="466742FC" w:rsidR="00F17F0E" w:rsidRPr="00A46CBD" w:rsidRDefault="00F17F0E" w:rsidP="00A46CBD">
      <w:pPr>
        <w:pStyle w:val="Prrafodelista"/>
        <w:ind w:left="644"/>
        <w:jc w:val="both"/>
        <w:rPr>
          <w:rFonts w:ascii="Century Gothic" w:hAnsi="Century Gothic"/>
          <w:i/>
          <w:iCs/>
          <w:sz w:val="24"/>
          <w:szCs w:val="24"/>
        </w:rPr>
      </w:pPr>
      <w:r w:rsidRPr="00A46CBD">
        <w:rPr>
          <w:rFonts w:ascii="Century Gothic" w:hAnsi="Century Gothic"/>
          <w:i/>
          <w:iCs/>
          <w:sz w:val="24"/>
          <w:szCs w:val="24"/>
        </w:rPr>
        <w:t xml:space="preserve">1.5. TERREMOTO, TEMBLOR, MAREMOTO, Y ERUPCIÓN VOLCANICA </w:t>
      </w:r>
    </w:p>
    <w:p w14:paraId="4B1CE828" w14:textId="77777777" w:rsidR="00952685" w:rsidRPr="00A46CBD" w:rsidRDefault="00952685" w:rsidP="00A46CBD">
      <w:pPr>
        <w:pStyle w:val="Prrafodelista"/>
        <w:ind w:left="644"/>
        <w:jc w:val="both"/>
        <w:rPr>
          <w:rFonts w:ascii="Century Gothic" w:hAnsi="Century Gothic"/>
          <w:i/>
          <w:iCs/>
          <w:sz w:val="24"/>
          <w:szCs w:val="24"/>
        </w:rPr>
      </w:pPr>
    </w:p>
    <w:p w14:paraId="057100EC" w14:textId="77777777" w:rsidR="00B8523E" w:rsidRPr="00A46CBD" w:rsidRDefault="00F17F0E" w:rsidP="00A46CBD">
      <w:pPr>
        <w:pStyle w:val="Prrafodelista"/>
        <w:ind w:left="644"/>
        <w:jc w:val="both"/>
        <w:rPr>
          <w:rFonts w:ascii="Century Gothic" w:hAnsi="Century Gothic"/>
          <w:i/>
          <w:iCs/>
          <w:sz w:val="24"/>
          <w:szCs w:val="24"/>
        </w:rPr>
      </w:pPr>
      <w:r w:rsidRPr="00A46CBD">
        <w:rPr>
          <w:rFonts w:ascii="Century Gothic" w:hAnsi="Century Gothic"/>
          <w:i/>
          <w:iCs/>
          <w:sz w:val="24"/>
          <w:szCs w:val="24"/>
        </w:rPr>
        <w:t xml:space="preserve">1.6. CICLÓN, HURACÁN, TEMPESTAD, V I E N T O </w:t>
      </w:r>
      <w:proofErr w:type="gramStart"/>
      <w:r w:rsidRPr="00A46CBD">
        <w:rPr>
          <w:rFonts w:ascii="Century Gothic" w:hAnsi="Century Gothic"/>
          <w:i/>
          <w:iCs/>
          <w:sz w:val="24"/>
          <w:szCs w:val="24"/>
        </w:rPr>
        <w:t>S ,</w:t>
      </w:r>
      <w:proofErr w:type="gramEnd"/>
      <w:r w:rsidRPr="00A46CBD">
        <w:rPr>
          <w:rFonts w:ascii="Century Gothic" w:hAnsi="Century Gothic"/>
          <w:i/>
          <w:iCs/>
          <w:sz w:val="24"/>
          <w:szCs w:val="24"/>
        </w:rPr>
        <w:t xml:space="preserve"> INUNDACIÓN, DESBORDAMIENTO Y ALZA DEL NIVEL DE AGUAS, ENFANGAMIENTO, HUNDIMIENTO O DESLIZAMIENTO DEL TERRENO,</w:t>
      </w:r>
      <w:r w:rsidR="00B8523E" w:rsidRPr="00A46CBD">
        <w:rPr>
          <w:rFonts w:ascii="Century Gothic" w:hAnsi="Century Gothic"/>
          <w:i/>
          <w:iCs/>
          <w:sz w:val="24"/>
          <w:szCs w:val="24"/>
        </w:rPr>
        <w:t xml:space="preserve"> </w:t>
      </w:r>
      <w:r w:rsidR="00B8523E" w:rsidRPr="00A46CBD">
        <w:rPr>
          <w:rFonts w:ascii="Century Gothic" w:hAnsi="Century Gothic"/>
          <w:i/>
          <w:iCs/>
          <w:sz w:val="24"/>
          <w:szCs w:val="24"/>
        </w:rPr>
        <w:t xml:space="preserve">DERRUMBES Y DESPRENDIMIENTO DE TIERRAS O DE ROCAS. </w:t>
      </w:r>
    </w:p>
    <w:p w14:paraId="25D56FFF" w14:textId="77777777" w:rsidR="00952685" w:rsidRPr="00A46CBD" w:rsidRDefault="00952685" w:rsidP="00A46CBD">
      <w:pPr>
        <w:pStyle w:val="Prrafodelista"/>
        <w:ind w:left="644"/>
        <w:jc w:val="both"/>
        <w:rPr>
          <w:rFonts w:ascii="Century Gothic" w:hAnsi="Century Gothic"/>
          <w:i/>
          <w:iCs/>
          <w:sz w:val="24"/>
          <w:szCs w:val="24"/>
        </w:rPr>
      </w:pPr>
    </w:p>
    <w:p w14:paraId="4F3D6823" w14:textId="77777777" w:rsidR="00B8523E" w:rsidRPr="00A46CBD" w:rsidRDefault="00B8523E" w:rsidP="00A46CBD">
      <w:pPr>
        <w:pStyle w:val="Prrafodelista"/>
        <w:ind w:left="644"/>
        <w:jc w:val="both"/>
        <w:rPr>
          <w:rFonts w:ascii="Century Gothic" w:hAnsi="Century Gothic"/>
          <w:i/>
          <w:iCs/>
          <w:sz w:val="24"/>
          <w:szCs w:val="24"/>
        </w:rPr>
      </w:pPr>
      <w:r w:rsidRPr="00A46CBD">
        <w:rPr>
          <w:rFonts w:ascii="Century Gothic" w:hAnsi="Century Gothic"/>
          <w:i/>
          <w:iCs/>
          <w:sz w:val="24"/>
          <w:szCs w:val="24"/>
        </w:rPr>
        <w:lastRenderedPageBreak/>
        <w:t xml:space="preserve">1.7. COLISIÓN CON OBJETOS EN MOVIMIENTO O ESTACION ARIOS, VOLCAMIENTO, DESCARRILAMIENTO. </w:t>
      </w:r>
    </w:p>
    <w:p w14:paraId="26A7B29E" w14:textId="77777777" w:rsidR="00952685" w:rsidRPr="00A46CBD" w:rsidRDefault="00952685" w:rsidP="00A46CBD">
      <w:pPr>
        <w:pStyle w:val="Prrafodelista"/>
        <w:ind w:left="644"/>
        <w:jc w:val="both"/>
        <w:rPr>
          <w:rFonts w:ascii="Century Gothic" w:hAnsi="Century Gothic"/>
          <w:i/>
          <w:iCs/>
          <w:sz w:val="24"/>
          <w:szCs w:val="24"/>
        </w:rPr>
      </w:pPr>
    </w:p>
    <w:p w14:paraId="40F8D127" w14:textId="1BA78B38" w:rsidR="00F17F0E" w:rsidRPr="00A46CBD" w:rsidRDefault="00B8523E" w:rsidP="00A46CBD">
      <w:pPr>
        <w:pStyle w:val="Prrafodelista"/>
        <w:ind w:left="644"/>
        <w:jc w:val="both"/>
        <w:rPr>
          <w:rFonts w:ascii="Century Gothic" w:hAnsi="Century Gothic"/>
          <w:i/>
          <w:iCs/>
          <w:sz w:val="24"/>
          <w:szCs w:val="24"/>
        </w:rPr>
      </w:pPr>
      <w:r w:rsidRPr="00A46CBD">
        <w:rPr>
          <w:rFonts w:ascii="Century Gothic" w:hAnsi="Century Gothic"/>
          <w:i/>
          <w:iCs/>
          <w:sz w:val="24"/>
          <w:szCs w:val="24"/>
        </w:rPr>
        <w:t>1.8. OTRAS CAUSAS QUE NO ESTEN EXCLUIDAS EXPRESAMENTE EN ESTA PÓLIZA O SUS ANEXOS.</w:t>
      </w:r>
      <w:r w:rsidRPr="00A46CBD">
        <w:rPr>
          <w:rFonts w:ascii="Century Gothic" w:hAnsi="Century Gothic"/>
          <w:i/>
          <w:iCs/>
          <w:sz w:val="24"/>
          <w:szCs w:val="24"/>
        </w:rPr>
        <w:t>”</w:t>
      </w:r>
    </w:p>
    <w:p w14:paraId="3056A8DE" w14:textId="77777777" w:rsidR="00B8523E" w:rsidRPr="00A46CBD" w:rsidRDefault="00B8523E" w:rsidP="00A46CBD">
      <w:pPr>
        <w:pStyle w:val="Prrafodelista"/>
        <w:ind w:left="644"/>
        <w:jc w:val="both"/>
        <w:rPr>
          <w:rFonts w:ascii="Century Gothic" w:hAnsi="Century Gothic"/>
          <w:i/>
          <w:iCs/>
          <w:sz w:val="24"/>
          <w:szCs w:val="24"/>
        </w:rPr>
      </w:pPr>
    </w:p>
    <w:p w14:paraId="17E80C49" w14:textId="36FA89BA" w:rsidR="00B8523E" w:rsidRPr="00A46CBD" w:rsidRDefault="00952685" w:rsidP="00A46CBD">
      <w:pPr>
        <w:pStyle w:val="Prrafodelista"/>
        <w:ind w:left="644"/>
        <w:jc w:val="both"/>
        <w:rPr>
          <w:rFonts w:ascii="Century Gothic" w:hAnsi="Century Gothic"/>
          <w:sz w:val="24"/>
          <w:szCs w:val="24"/>
        </w:rPr>
      </w:pPr>
      <w:r w:rsidRPr="00A46CBD">
        <w:rPr>
          <w:rFonts w:ascii="Century Gothic" w:hAnsi="Century Gothic"/>
          <w:sz w:val="24"/>
          <w:szCs w:val="24"/>
        </w:rPr>
        <w:t xml:space="preserve">Visto lo anterior, también se demuestra que la póliza </w:t>
      </w:r>
      <w:r w:rsidR="00BC623D" w:rsidRPr="00A46CBD">
        <w:rPr>
          <w:rFonts w:ascii="Century Gothic" w:hAnsi="Century Gothic"/>
          <w:sz w:val="24"/>
          <w:szCs w:val="24"/>
        </w:rPr>
        <w:t>número</w:t>
      </w:r>
      <w:r w:rsidRPr="00A46CBD">
        <w:rPr>
          <w:rFonts w:ascii="Century Gothic" w:hAnsi="Century Gothic"/>
          <w:sz w:val="24"/>
          <w:szCs w:val="24"/>
        </w:rPr>
        <w:t xml:space="preserve"> </w:t>
      </w:r>
      <w:r w:rsidR="00BC623D" w:rsidRPr="00A46CBD">
        <w:rPr>
          <w:rFonts w:ascii="Century Gothic" w:hAnsi="Century Gothic"/>
          <w:sz w:val="24"/>
          <w:szCs w:val="24"/>
        </w:rPr>
        <w:t>AA017543</w:t>
      </w:r>
      <w:r w:rsidR="00BC623D" w:rsidRPr="00A46CBD">
        <w:rPr>
          <w:rFonts w:ascii="Century Gothic" w:hAnsi="Century Gothic"/>
          <w:sz w:val="24"/>
          <w:szCs w:val="24"/>
        </w:rPr>
        <w:t xml:space="preserve">, </w:t>
      </w:r>
      <w:r w:rsidR="001A5349" w:rsidRPr="00A46CBD">
        <w:rPr>
          <w:rFonts w:ascii="Century Gothic" w:hAnsi="Century Gothic"/>
          <w:sz w:val="24"/>
          <w:szCs w:val="24"/>
        </w:rPr>
        <w:t>emitida</w:t>
      </w:r>
      <w:r w:rsidR="00BC623D" w:rsidRPr="00A46CBD">
        <w:rPr>
          <w:rFonts w:ascii="Century Gothic" w:hAnsi="Century Gothic"/>
          <w:sz w:val="24"/>
          <w:szCs w:val="24"/>
        </w:rPr>
        <w:t xml:space="preserve"> por la Equidad Seguros Generales O.C, no cuenta con cobertura pa</w:t>
      </w:r>
      <w:r w:rsidR="00CA4333" w:rsidRPr="00A46CBD">
        <w:rPr>
          <w:rFonts w:ascii="Century Gothic" w:hAnsi="Century Gothic"/>
          <w:sz w:val="24"/>
          <w:szCs w:val="24"/>
        </w:rPr>
        <w:t xml:space="preserve">ra </w:t>
      </w:r>
      <w:r w:rsidR="00BC623D" w:rsidRPr="00A46CBD">
        <w:rPr>
          <w:rFonts w:ascii="Century Gothic" w:hAnsi="Century Gothic"/>
          <w:sz w:val="24"/>
          <w:szCs w:val="24"/>
        </w:rPr>
        <w:t xml:space="preserve">lo reclamado con esta demanda. </w:t>
      </w:r>
    </w:p>
    <w:p w14:paraId="2A247BB7" w14:textId="77777777" w:rsidR="00BC623D" w:rsidRPr="00A46CBD" w:rsidRDefault="00BC623D" w:rsidP="00A46CBD">
      <w:pPr>
        <w:pStyle w:val="Prrafodelista"/>
        <w:ind w:left="644"/>
        <w:jc w:val="both"/>
        <w:rPr>
          <w:rFonts w:ascii="Century Gothic" w:hAnsi="Century Gothic"/>
          <w:sz w:val="24"/>
          <w:szCs w:val="24"/>
        </w:rPr>
      </w:pPr>
    </w:p>
    <w:p w14:paraId="65CC994B" w14:textId="77777777" w:rsidR="00B67C45" w:rsidRPr="00A46CBD" w:rsidRDefault="00B67C45" w:rsidP="00A46CBD">
      <w:pPr>
        <w:pStyle w:val="Prrafodelista"/>
        <w:ind w:left="644"/>
        <w:jc w:val="both"/>
        <w:rPr>
          <w:rFonts w:ascii="Century Gothic" w:hAnsi="Century Gothic"/>
          <w:sz w:val="24"/>
          <w:szCs w:val="24"/>
        </w:rPr>
      </w:pPr>
    </w:p>
    <w:p w14:paraId="2BDB8B3D" w14:textId="68D99BC8" w:rsidR="00B67C45" w:rsidRPr="00A46CBD" w:rsidRDefault="00B67C45" w:rsidP="00A46CBD">
      <w:pPr>
        <w:pStyle w:val="Prrafodelista"/>
        <w:numPr>
          <w:ilvl w:val="0"/>
          <w:numId w:val="34"/>
        </w:numPr>
        <w:jc w:val="both"/>
        <w:rPr>
          <w:rFonts w:ascii="Century Gothic" w:hAnsi="Century Gothic"/>
          <w:sz w:val="24"/>
          <w:szCs w:val="24"/>
        </w:rPr>
      </w:pPr>
      <w:r w:rsidRPr="00A46CBD">
        <w:rPr>
          <w:rFonts w:ascii="Century Gothic" w:hAnsi="Century Gothic"/>
          <w:sz w:val="24"/>
          <w:szCs w:val="24"/>
        </w:rPr>
        <w:t xml:space="preserve">Los </w:t>
      </w:r>
      <w:r w:rsidR="005A19A9" w:rsidRPr="00A46CBD">
        <w:rPr>
          <w:rFonts w:ascii="Century Gothic" w:hAnsi="Century Gothic"/>
          <w:sz w:val="24"/>
          <w:szCs w:val="24"/>
        </w:rPr>
        <w:t>hechos reclamados con esta demanda se encuentran expresamente excluidos por la póliza</w:t>
      </w:r>
      <w:r w:rsidR="005A19A9" w:rsidRPr="00A46CBD">
        <w:rPr>
          <w:rFonts w:ascii="Century Gothic" w:hAnsi="Century Gothic"/>
          <w:sz w:val="24"/>
          <w:szCs w:val="24"/>
        </w:rPr>
        <w:t xml:space="preserve"> número AA017543, </w:t>
      </w:r>
      <w:r w:rsidR="00D2613E" w:rsidRPr="00A46CBD">
        <w:rPr>
          <w:rFonts w:ascii="Century Gothic" w:hAnsi="Century Gothic"/>
          <w:sz w:val="24"/>
          <w:szCs w:val="24"/>
        </w:rPr>
        <w:t>emitida</w:t>
      </w:r>
      <w:r w:rsidR="005A19A9" w:rsidRPr="00A46CBD">
        <w:rPr>
          <w:rFonts w:ascii="Century Gothic" w:hAnsi="Century Gothic"/>
          <w:sz w:val="24"/>
          <w:szCs w:val="24"/>
        </w:rPr>
        <w:t xml:space="preserve"> por la Equidad Seguros Generales O.C</w:t>
      </w:r>
      <w:r w:rsidR="00D2613E" w:rsidRPr="00A46CBD">
        <w:rPr>
          <w:rFonts w:ascii="Century Gothic" w:hAnsi="Century Gothic"/>
          <w:sz w:val="24"/>
          <w:szCs w:val="24"/>
        </w:rPr>
        <w:t xml:space="preserve"> de la siguiente manera: </w:t>
      </w:r>
    </w:p>
    <w:p w14:paraId="261DF81A" w14:textId="77777777" w:rsidR="005A19A9" w:rsidRPr="00A46CBD" w:rsidRDefault="005A19A9" w:rsidP="00A46CBD">
      <w:pPr>
        <w:pStyle w:val="Prrafodelista"/>
        <w:ind w:left="644"/>
        <w:jc w:val="both"/>
        <w:rPr>
          <w:rFonts w:ascii="Century Gothic" w:hAnsi="Century Gothic"/>
          <w:sz w:val="24"/>
          <w:szCs w:val="24"/>
        </w:rPr>
      </w:pPr>
    </w:p>
    <w:p w14:paraId="018BA42E" w14:textId="0D37DC04" w:rsidR="005A19A9" w:rsidRPr="00A46CBD" w:rsidRDefault="005A19A9" w:rsidP="00A46CBD">
      <w:pPr>
        <w:pStyle w:val="Prrafodelista"/>
        <w:ind w:left="644"/>
        <w:jc w:val="both"/>
        <w:rPr>
          <w:rFonts w:ascii="Century Gothic" w:hAnsi="Century Gothic"/>
          <w:sz w:val="24"/>
          <w:szCs w:val="24"/>
        </w:rPr>
      </w:pPr>
      <w:r w:rsidRPr="00A46CBD">
        <w:rPr>
          <w:rFonts w:ascii="Century Gothic" w:hAnsi="Century Gothic"/>
          <w:sz w:val="24"/>
          <w:szCs w:val="24"/>
        </w:rPr>
        <w:t>2. EXCLUSIONES LA EQUIDAD EXCLUYE DE MANERA GENERAL LOS DAÑOS O PÉRDIDAS MATERIALES O LA DESTRUCCION FISICA QUE SUF RAN LOS BIENES ASEGURADOS, LOS COSTOS O GASTOS DE CUALQUIER NATURALEZA, O LOS DEMAS PERJUICIOS QUE EN SU ORIGEN O EXTENSION HAYAN SIDO CAUSADOS DIRECTA O INDIRECTAMENTE POR, COMO CONSECUENCIA DE, QUE SEA RESULTANTE DE, SUCEDA POR, O CONSISTAN EN, O EN CONEXIÓN CON ALGUNO DE LO S EVENTOS O EXCLUSIONES MENCIONADAS A CONTINUACION Y ASI CUALQUIER OTRA CAUSA HAYA CONTRICUIDO PARALELAMENTE O EN CUALQUIER OTRA SECUENCIA AL DAÑO O PERDIDA MATER IAL, COSTO O GASTO:</w:t>
      </w:r>
    </w:p>
    <w:p w14:paraId="639BD046" w14:textId="77777777" w:rsidR="00D2613E" w:rsidRPr="00A46CBD" w:rsidRDefault="00D2613E" w:rsidP="00A46CBD">
      <w:pPr>
        <w:spacing w:line="276" w:lineRule="auto"/>
        <w:jc w:val="both"/>
        <w:rPr>
          <w:rFonts w:ascii="Century Gothic" w:hAnsi="Century Gothic"/>
        </w:rPr>
      </w:pPr>
    </w:p>
    <w:p w14:paraId="59FCF5BC" w14:textId="132C145B" w:rsidR="00D2613E" w:rsidRPr="00A46CBD" w:rsidRDefault="009B5F92" w:rsidP="00A46CBD">
      <w:pPr>
        <w:pStyle w:val="Prrafodelista"/>
        <w:ind w:left="644"/>
        <w:jc w:val="both"/>
        <w:rPr>
          <w:rFonts w:ascii="Century Gothic" w:hAnsi="Century Gothic"/>
          <w:i/>
          <w:iCs/>
          <w:sz w:val="24"/>
          <w:szCs w:val="24"/>
        </w:rPr>
      </w:pPr>
      <w:r w:rsidRPr="00A46CBD">
        <w:rPr>
          <w:rFonts w:ascii="Century Gothic" w:hAnsi="Century Gothic"/>
          <w:i/>
          <w:iCs/>
          <w:sz w:val="24"/>
          <w:szCs w:val="24"/>
        </w:rPr>
        <w:t>2.11 PÉRDIDAS O DAÑOS SUFRIDOS DURANTE EL TRANSPORTE</w:t>
      </w:r>
      <w:r w:rsidR="00BE3CE3" w:rsidRPr="00A46CBD">
        <w:rPr>
          <w:rFonts w:ascii="Century Gothic" w:hAnsi="Century Gothic"/>
          <w:i/>
          <w:iCs/>
          <w:sz w:val="24"/>
          <w:szCs w:val="24"/>
        </w:rPr>
        <w:t xml:space="preserve"> </w:t>
      </w:r>
      <w:r w:rsidR="00BE3CE3" w:rsidRPr="00A46CBD">
        <w:rPr>
          <w:rFonts w:ascii="Century Gothic" w:hAnsi="Century Gothic"/>
          <w:i/>
          <w:iCs/>
          <w:sz w:val="24"/>
          <w:szCs w:val="24"/>
        </w:rPr>
        <w:t>DE LOS BIENES AL SITIO DE OPERACION O A CUALQUIER OTRO SITIO, AÚN CUANDO TALES DAÑOS SEAN ADVERTIDOS POSTERIORMENTE.</w:t>
      </w:r>
    </w:p>
    <w:p w14:paraId="009DF914" w14:textId="77777777" w:rsidR="00B8523E" w:rsidRPr="00A46CBD" w:rsidRDefault="00B8523E" w:rsidP="00A46CBD">
      <w:pPr>
        <w:pStyle w:val="Prrafodelista"/>
        <w:ind w:left="644"/>
        <w:jc w:val="both"/>
        <w:rPr>
          <w:rFonts w:ascii="Century Gothic" w:hAnsi="Century Gothic"/>
          <w:i/>
          <w:iCs/>
          <w:sz w:val="24"/>
          <w:szCs w:val="24"/>
        </w:rPr>
      </w:pPr>
    </w:p>
    <w:p w14:paraId="71CAFD16" w14:textId="12B3822A" w:rsidR="00BE3CE3" w:rsidRPr="00A46CBD" w:rsidRDefault="00BE3CE3" w:rsidP="00A46CBD">
      <w:pPr>
        <w:pStyle w:val="Prrafodelista"/>
        <w:ind w:left="644"/>
        <w:jc w:val="both"/>
        <w:rPr>
          <w:rFonts w:ascii="Century Gothic" w:hAnsi="Century Gothic"/>
          <w:sz w:val="24"/>
          <w:szCs w:val="24"/>
        </w:rPr>
      </w:pPr>
      <w:r w:rsidRPr="00A46CBD">
        <w:rPr>
          <w:rFonts w:ascii="Century Gothic" w:hAnsi="Century Gothic"/>
          <w:sz w:val="24"/>
          <w:szCs w:val="24"/>
        </w:rPr>
        <w:t xml:space="preserve">Esta exclusión es aplicable al caso, como quiera que, de conformidad con </w:t>
      </w:r>
      <w:r w:rsidR="00C17CAB" w:rsidRPr="00A46CBD">
        <w:rPr>
          <w:rFonts w:ascii="Century Gothic" w:hAnsi="Century Gothic"/>
          <w:sz w:val="24"/>
          <w:szCs w:val="24"/>
        </w:rPr>
        <w:t>los hechos</w:t>
      </w:r>
      <w:r w:rsidRPr="00A46CBD">
        <w:rPr>
          <w:rFonts w:ascii="Century Gothic" w:hAnsi="Century Gothic"/>
          <w:sz w:val="24"/>
          <w:szCs w:val="24"/>
        </w:rPr>
        <w:t xml:space="preserve"> de la demanda, el accidente objeto de estudio, ocurrió cuando </w:t>
      </w:r>
      <w:r w:rsidR="00C17CAB" w:rsidRPr="00A46CBD">
        <w:rPr>
          <w:rFonts w:ascii="Century Gothic" w:hAnsi="Century Gothic"/>
          <w:sz w:val="24"/>
          <w:szCs w:val="24"/>
        </w:rPr>
        <w:t>al parecer</w:t>
      </w:r>
      <w:r w:rsidRPr="00A46CBD">
        <w:rPr>
          <w:rFonts w:ascii="Century Gothic" w:hAnsi="Century Gothic"/>
          <w:sz w:val="24"/>
          <w:szCs w:val="24"/>
        </w:rPr>
        <w:t xml:space="preserve"> el fallecido transportada una maquinaria que </w:t>
      </w:r>
      <w:r w:rsidR="00A7043A" w:rsidRPr="00A46CBD">
        <w:rPr>
          <w:rFonts w:ascii="Century Gothic" w:hAnsi="Century Gothic"/>
          <w:sz w:val="24"/>
          <w:szCs w:val="24"/>
        </w:rPr>
        <w:t xml:space="preserve">al parecer era de propiedad de nuestro asegurado </w:t>
      </w:r>
      <w:r w:rsidR="00A7043A" w:rsidRPr="00A46CBD">
        <w:rPr>
          <w:rFonts w:ascii="Century Gothic" w:hAnsi="Century Gothic"/>
          <w:sz w:val="24"/>
          <w:szCs w:val="24"/>
        </w:rPr>
        <w:t xml:space="preserve">  GEOTRANSPORTES SAS</w:t>
      </w:r>
      <w:r w:rsidR="00A7043A" w:rsidRPr="00A46CBD">
        <w:rPr>
          <w:rFonts w:ascii="Century Gothic" w:hAnsi="Century Gothic"/>
          <w:sz w:val="24"/>
          <w:szCs w:val="24"/>
        </w:rPr>
        <w:t xml:space="preserve">, por lo </w:t>
      </w:r>
      <w:r w:rsidR="00C17CAB" w:rsidRPr="00A46CBD">
        <w:rPr>
          <w:rFonts w:ascii="Century Gothic" w:hAnsi="Century Gothic"/>
          <w:sz w:val="24"/>
          <w:szCs w:val="24"/>
        </w:rPr>
        <w:t>cual,</w:t>
      </w:r>
      <w:r w:rsidR="00A7043A" w:rsidRPr="00A46CBD">
        <w:rPr>
          <w:rFonts w:ascii="Century Gothic" w:hAnsi="Century Gothic"/>
          <w:sz w:val="24"/>
          <w:szCs w:val="24"/>
        </w:rPr>
        <w:t xml:space="preserve"> de demostrarse la propiedad del asegurado, mi representada no es la llamada a responder por los perjuicios aquí solicitados. </w:t>
      </w:r>
    </w:p>
    <w:p w14:paraId="70D81A3B" w14:textId="77777777" w:rsidR="00C17CAB" w:rsidRPr="00A46CBD" w:rsidRDefault="00C17CAB" w:rsidP="00A46CBD">
      <w:pPr>
        <w:pStyle w:val="Prrafodelista"/>
        <w:ind w:left="644"/>
        <w:jc w:val="both"/>
        <w:rPr>
          <w:rFonts w:ascii="Century Gothic" w:hAnsi="Century Gothic"/>
          <w:sz w:val="24"/>
          <w:szCs w:val="24"/>
        </w:rPr>
      </w:pPr>
    </w:p>
    <w:p w14:paraId="36285A13" w14:textId="77777777" w:rsidR="00C17CAB" w:rsidRPr="00A46CBD" w:rsidRDefault="00C17CAB" w:rsidP="00A46CBD">
      <w:pPr>
        <w:pStyle w:val="Prrafodelista"/>
        <w:ind w:left="644"/>
        <w:jc w:val="both"/>
        <w:rPr>
          <w:rFonts w:ascii="Century Gothic" w:hAnsi="Century Gothic"/>
          <w:sz w:val="24"/>
          <w:szCs w:val="24"/>
        </w:rPr>
      </w:pPr>
    </w:p>
    <w:p w14:paraId="65DAE328" w14:textId="7C8FD52C" w:rsidR="00FD6465" w:rsidRPr="00A46CBD" w:rsidRDefault="00FD6465" w:rsidP="00A46CBD">
      <w:pPr>
        <w:pStyle w:val="Prrafodelista"/>
        <w:numPr>
          <w:ilvl w:val="0"/>
          <w:numId w:val="34"/>
        </w:numPr>
        <w:jc w:val="both"/>
        <w:rPr>
          <w:rFonts w:ascii="Century Gothic" w:hAnsi="Century Gothic"/>
          <w:sz w:val="24"/>
          <w:szCs w:val="24"/>
        </w:rPr>
      </w:pPr>
      <w:r w:rsidRPr="00A46CBD">
        <w:rPr>
          <w:rFonts w:ascii="Century Gothic" w:hAnsi="Century Gothic"/>
          <w:sz w:val="24"/>
          <w:szCs w:val="24"/>
        </w:rPr>
        <w:t xml:space="preserve">Dentro del proceso no </w:t>
      </w:r>
      <w:r w:rsidR="00E46FE1" w:rsidRPr="00A46CBD">
        <w:rPr>
          <w:rFonts w:ascii="Century Gothic" w:hAnsi="Century Gothic"/>
          <w:sz w:val="24"/>
          <w:szCs w:val="24"/>
        </w:rPr>
        <w:t>se</w:t>
      </w:r>
      <w:r w:rsidRPr="00A46CBD">
        <w:rPr>
          <w:rFonts w:ascii="Century Gothic" w:hAnsi="Century Gothic"/>
          <w:sz w:val="24"/>
          <w:szCs w:val="24"/>
        </w:rPr>
        <w:t xml:space="preserve"> ha demostrado que la maquinaria que transportaba el fallecido fuera de </w:t>
      </w:r>
      <w:r w:rsidR="00303C9D" w:rsidRPr="00A46CBD">
        <w:rPr>
          <w:rFonts w:ascii="Century Gothic" w:hAnsi="Century Gothic"/>
          <w:sz w:val="24"/>
          <w:szCs w:val="24"/>
        </w:rPr>
        <w:t>propiedad</w:t>
      </w:r>
      <w:r w:rsidRPr="00A46CBD">
        <w:rPr>
          <w:rFonts w:ascii="Century Gothic" w:hAnsi="Century Gothic"/>
          <w:sz w:val="24"/>
          <w:szCs w:val="24"/>
        </w:rPr>
        <w:t xml:space="preserve"> de nuestro asegurado </w:t>
      </w:r>
      <w:r w:rsidR="00303C9D" w:rsidRPr="00A46CBD">
        <w:rPr>
          <w:rFonts w:ascii="Century Gothic" w:hAnsi="Century Gothic"/>
          <w:sz w:val="24"/>
          <w:szCs w:val="24"/>
        </w:rPr>
        <w:t xml:space="preserve">  GEOTRANSPORTES SAS</w:t>
      </w:r>
      <w:r w:rsidR="00303C9D" w:rsidRPr="00A46CBD">
        <w:rPr>
          <w:rFonts w:ascii="Century Gothic" w:hAnsi="Century Gothic"/>
          <w:sz w:val="24"/>
          <w:szCs w:val="24"/>
        </w:rPr>
        <w:t xml:space="preserve">, </w:t>
      </w:r>
      <w:r w:rsidR="00C444EF" w:rsidRPr="00A46CBD">
        <w:rPr>
          <w:rFonts w:ascii="Century Gothic" w:hAnsi="Century Gothic"/>
          <w:sz w:val="24"/>
          <w:szCs w:val="24"/>
        </w:rPr>
        <w:t>así</w:t>
      </w:r>
      <w:r w:rsidR="00303C9D" w:rsidRPr="00A46CBD">
        <w:rPr>
          <w:rFonts w:ascii="Century Gothic" w:hAnsi="Century Gothic"/>
          <w:sz w:val="24"/>
          <w:szCs w:val="24"/>
        </w:rPr>
        <w:t xml:space="preserve"> como tampoco se han dado los datos con los cuales se puede identificar la maquinaria involucrada y si la misma estaba asegurada por la Equidad Seguros Generales O.C</w:t>
      </w:r>
      <w:r w:rsidR="00C444EF" w:rsidRPr="00A46CBD">
        <w:rPr>
          <w:rFonts w:ascii="Century Gothic" w:hAnsi="Century Gothic"/>
          <w:sz w:val="24"/>
          <w:szCs w:val="24"/>
        </w:rPr>
        <w:t xml:space="preserve">. </w:t>
      </w:r>
    </w:p>
    <w:p w14:paraId="7016F19C" w14:textId="77777777" w:rsidR="00303C9D" w:rsidRPr="00A46CBD" w:rsidRDefault="00303C9D" w:rsidP="00A46CBD">
      <w:pPr>
        <w:pStyle w:val="Prrafodelista"/>
        <w:ind w:left="644"/>
        <w:jc w:val="both"/>
        <w:rPr>
          <w:rFonts w:ascii="Century Gothic" w:hAnsi="Century Gothic"/>
          <w:sz w:val="24"/>
          <w:szCs w:val="24"/>
        </w:rPr>
      </w:pPr>
    </w:p>
    <w:p w14:paraId="677475D0" w14:textId="77777777" w:rsidR="003436A9" w:rsidRPr="00A46CBD" w:rsidRDefault="003436A9" w:rsidP="00A46CBD">
      <w:pPr>
        <w:spacing w:line="276" w:lineRule="auto"/>
        <w:rPr>
          <w:rFonts w:ascii="Century Gothic" w:hAnsi="Century Gothic" w:cs="Tahoma"/>
          <w:b/>
        </w:rPr>
      </w:pPr>
    </w:p>
    <w:p w14:paraId="084BEE2C" w14:textId="77777777" w:rsidR="003436A9" w:rsidRPr="00A46CBD" w:rsidRDefault="003436A9" w:rsidP="00A46CBD">
      <w:pPr>
        <w:pStyle w:val="Prrafodelista"/>
        <w:ind w:left="1080"/>
        <w:rPr>
          <w:rFonts w:ascii="Century Gothic" w:hAnsi="Century Gothic" w:cs="Tahoma"/>
          <w:b/>
          <w:sz w:val="24"/>
          <w:szCs w:val="24"/>
        </w:rPr>
      </w:pPr>
    </w:p>
    <w:p w14:paraId="437B9DBA" w14:textId="32A6C9F7" w:rsidR="0054633F" w:rsidRPr="00A46CBD" w:rsidRDefault="0054633F" w:rsidP="00A46CBD">
      <w:pPr>
        <w:pStyle w:val="Prrafodelista"/>
        <w:numPr>
          <w:ilvl w:val="0"/>
          <w:numId w:val="25"/>
        </w:numPr>
        <w:rPr>
          <w:rFonts w:ascii="Century Gothic" w:hAnsi="Century Gothic" w:cs="Tahoma"/>
          <w:b/>
          <w:sz w:val="24"/>
          <w:szCs w:val="24"/>
        </w:rPr>
      </w:pPr>
      <w:r w:rsidRPr="00A46CBD">
        <w:rPr>
          <w:rFonts w:ascii="Century Gothic" w:hAnsi="Century Gothic" w:cs="Tahoma"/>
          <w:b/>
          <w:sz w:val="24"/>
          <w:szCs w:val="24"/>
        </w:rPr>
        <w:t>EXCEPCIONES</w:t>
      </w:r>
    </w:p>
    <w:p w14:paraId="785ECD0C" w14:textId="77777777" w:rsidR="0054633F" w:rsidRPr="00A46CBD" w:rsidRDefault="0054633F" w:rsidP="00A46CBD">
      <w:pPr>
        <w:spacing w:line="276" w:lineRule="auto"/>
        <w:jc w:val="both"/>
        <w:rPr>
          <w:rFonts w:ascii="Century Gothic" w:hAnsi="Century Gothic"/>
          <w:lang w:val="es-ES"/>
        </w:rPr>
      </w:pPr>
    </w:p>
    <w:p w14:paraId="67ED3573" w14:textId="77777777" w:rsidR="0054633F" w:rsidRPr="00A46CBD" w:rsidRDefault="0054633F" w:rsidP="00A46CBD">
      <w:pPr>
        <w:spacing w:line="276" w:lineRule="auto"/>
        <w:jc w:val="both"/>
        <w:rPr>
          <w:rFonts w:ascii="Century Gothic" w:hAnsi="Century Gothic"/>
          <w:lang w:val="es-ES"/>
        </w:rPr>
      </w:pPr>
      <w:r w:rsidRPr="00A46CBD">
        <w:rPr>
          <w:rFonts w:ascii="Century Gothic" w:hAnsi="Century Gothic"/>
          <w:lang w:val="es-ES"/>
        </w:rPr>
        <w:t xml:space="preserve">Manifiesto al señor Juez que coadyuve a las excepciones que declare de oficio, aquellas excepciones que aparezcan probadas durante el proceso y las propuestas por los apoderados de </w:t>
      </w:r>
      <w:r w:rsidRPr="00A46CBD">
        <w:rPr>
          <w:rFonts w:ascii="Century Gothic" w:hAnsi="Century Gothic"/>
        </w:rPr>
        <w:t xml:space="preserve">los demandados </w:t>
      </w:r>
      <w:r w:rsidRPr="00A46CBD">
        <w:rPr>
          <w:rFonts w:ascii="Century Gothic" w:hAnsi="Century Gothic"/>
          <w:lang w:val="es-ES"/>
        </w:rPr>
        <w:t>y me permito adicionar las siguientes:</w:t>
      </w:r>
    </w:p>
    <w:p w14:paraId="51F7D9AA" w14:textId="2C6635A3" w:rsidR="00641992" w:rsidRPr="00A46CBD" w:rsidRDefault="00641992" w:rsidP="00A46CBD">
      <w:pPr>
        <w:spacing w:line="276" w:lineRule="auto"/>
        <w:rPr>
          <w:rFonts w:ascii="Century Gothic" w:hAnsi="Century Gothic"/>
          <w:lang w:val="es-ES"/>
        </w:rPr>
      </w:pPr>
    </w:p>
    <w:p w14:paraId="57F018C7" w14:textId="11BAD114" w:rsidR="00A82B8E" w:rsidRPr="00A46CBD" w:rsidRDefault="00A82B8E" w:rsidP="00A46CBD">
      <w:pPr>
        <w:pStyle w:val="Prrafodelista"/>
        <w:numPr>
          <w:ilvl w:val="0"/>
          <w:numId w:val="29"/>
        </w:numPr>
        <w:jc w:val="both"/>
        <w:rPr>
          <w:rFonts w:ascii="Century Gothic" w:eastAsia="Times New Roman" w:hAnsi="Century Gothic" w:cs="Tahoma"/>
          <w:b/>
          <w:color w:val="000000"/>
          <w:sz w:val="24"/>
          <w:szCs w:val="24"/>
          <w:lang w:val="es-ES" w:eastAsia="es-ES"/>
        </w:rPr>
      </w:pPr>
      <w:r w:rsidRPr="00A46CBD">
        <w:rPr>
          <w:rFonts w:ascii="Century Gothic" w:eastAsia="Times New Roman" w:hAnsi="Century Gothic" w:cs="Tahoma"/>
          <w:b/>
          <w:color w:val="000000"/>
          <w:sz w:val="24"/>
          <w:szCs w:val="24"/>
          <w:lang w:val="es-ES" w:eastAsia="es-ES"/>
        </w:rPr>
        <w:t>INEXISTENCIA DE SOLIDARIDAD.</w:t>
      </w:r>
    </w:p>
    <w:p w14:paraId="30F36183" w14:textId="77777777" w:rsidR="00A82B8E" w:rsidRPr="00A46CBD" w:rsidRDefault="00A82B8E" w:rsidP="00A46CBD">
      <w:pPr>
        <w:spacing w:line="276" w:lineRule="auto"/>
        <w:jc w:val="both"/>
        <w:rPr>
          <w:rFonts w:ascii="Century Gothic" w:eastAsia="Times New Roman" w:hAnsi="Century Gothic" w:cs="Tahoma"/>
          <w:b/>
          <w:color w:val="000000"/>
          <w:lang w:val="es-ES" w:eastAsia="es-ES"/>
        </w:rPr>
      </w:pPr>
    </w:p>
    <w:p w14:paraId="03F0A28E" w14:textId="640BDCED" w:rsidR="00A82B8E" w:rsidRPr="00A46CBD" w:rsidRDefault="00A82B8E" w:rsidP="00A46CBD">
      <w:pPr>
        <w:spacing w:line="276" w:lineRule="auto"/>
        <w:jc w:val="both"/>
        <w:rPr>
          <w:rFonts w:ascii="Century Gothic" w:eastAsia="Times New Roman" w:hAnsi="Century Gothic" w:cs="Tahoma"/>
          <w:color w:val="000000"/>
          <w:lang w:val="es-ES" w:eastAsia="es-ES"/>
        </w:rPr>
      </w:pPr>
      <w:r w:rsidRPr="00A46CBD">
        <w:rPr>
          <w:rFonts w:ascii="Century Gothic" w:eastAsia="Times New Roman" w:hAnsi="Century Gothic" w:cs="Tahoma"/>
          <w:color w:val="000000"/>
          <w:lang w:val="es-ES" w:eastAsia="es-ES"/>
        </w:rPr>
        <w:t xml:space="preserve">En la demanda del caso que nos ocupa, </w:t>
      </w:r>
      <w:r w:rsidR="003436A9" w:rsidRPr="00A46CBD">
        <w:rPr>
          <w:rFonts w:ascii="Century Gothic" w:eastAsia="Times New Roman" w:hAnsi="Century Gothic" w:cs="Tahoma"/>
          <w:color w:val="000000"/>
          <w:lang w:val="es-ES" w:eastAsia="es-ES"/>
        </w:rPr>
        <w:t>el</w:t>
      </w:r>
      <w:r w:rsidR="00A402D3" w:rsidRPr="00A46CBD">
        <w:rPr>
          <w:rFonts w:ascii="Century Gothic" w:eastAsia="Times New Roman" w:hAnsi="Century Gothic" w:cs="Tahoma"/>
          <w:color w:val="000000"/>
          <w:lang w:val="es-ES" w:eastAsia="es-ES"/>
        </w:rPr>
        <w:t xml:space="preserve"> apoderad</w:t>
      </w:r>
      <w:r w:rsidR="003436A9" w:rsidRPr="00A46CBD">
        <w:rPr>
          <w:rFonts w:ascii="Century Gothic" w:eastAsia="Times New Roman" w:hAnsi="Century Gothic" w:cs="Tahoma"/>
          <w:color w:val="000000"/>
          <w:lang w:val="es-ES" w:eastAsia="es-ES"/>
        </w:rPr>
        <w:t>o</w:t>
      </w:r>
      <w:r w:rsidR="00A402D3" w:rsidRPr="00A46CBD">
        <w:rPr>
          <w:rFonts w:ascii="Century Gothic" w:eastAsia="Times New Roman" w:hAnsi="Century Gothic" w:cs="Tahoma"/>
          <w:color w:val="000000"/>
          <w:lang w:val="es-ES" w:eastAsia="es-ES"/>
        </w:rPr>
        <w:t xml:space="preserve"> </w:t>
      </w:r>
      <w:r w:rsidR="00C444EF" w:rsidRPr="00A46CBD">
        <w:rPr>
          <w:rFonts w:ascii="Century Gothic" w:eastAsia="Times New Roman" w:hAnsi="Century Gothic" w:cs="Tahoma"/>
          <w:color w:val="000000"/>
          <w:lang w:val="es-ES" w:eastAsia="es-ES"/>
        </w:rPr>
        <w:t>demandante</w:t>
      </w:r>
      <w:r w:rsidR="00264761" w:rsidRPr="00A46CBD">
        <w:rPr>
          <w:rFonts w:ascii="Century Gothic" w:hAnsi="Century Gothic"/>
          <w:color w:val="000000"/>
          <w:bdr w:val="none" w:sz="0" w:space="0" w:color="auto" w:frame="1"/>
          <w:shd w:val="clear" w:color="auto" w:fill="FFFFFF"/>
        </w:rPr>
        <w:t>,</w:t>
      </w:r>
      <w:r w:rsidR="00264761" w:rsidRPr="00A46CBD">
        <w:rPr>
          <w:rFonts w:ascii="Century Gothic" w:eastAsia="Times New Roman" w:hAnsi="Century Gothic" w:cs="Tahoma"/>
          <w:color w:val="000000"/>
          <w:lang w:val="es-ES" w:eastAsia="es-ES"/>
        </w:rPr>
        <w:t xml:space="preserve"> inicia</w:t>
      </w:r>
      <w:r w:rsidRPr="00A46CBD">
        <w:rPr>
          <w:rFonts w:ascii="Century Gothic" w:eastAsia="Times New Roman" w:hAnsi="Century Gothic" w:cs="Tahoma"/>
          <w:color w:val="000000"/>
          <w:lang w:val="es-ES" w:eastAsia="es-ES"/>
        </w:rPr>
        <w:t xml:space="preserve"> su acción</w:t>
      </w:r>
      <w:r w:rsidR="00693703" w:rsidRPr="00A46CBD">
        <w:rPr>
          <w:rFonts w:ascii="Century Gothic" w:eastAsia="Times New Roman" w:hAnsi="Century Gothic" w:cs="Tahoma"/>
          <w:color w:val="000000"/>
          <w:lang w:val="es-ES" w:eastAsia="es-ES"/>
        </w:rPr>
        <w:t xml:space="preserve"> de manera solidaria</w:t>
      </w:r>
      <w:r w:rsidRPr="00A46CBD">
        <w:rPr>
          <w:rFonts w:ascii="Century Gothic" w:eastAsia="Times New Roman" w:hAnsi="Century Gothic" w:cs="Tahoma"/>
          <w:color w:val="000000"/>
          <w:lang w:val="es-ES" w:eastAsia="es-ES"/>
        </w:rPr>
        <w:t xml:space="preserve"> en </w:t>
      </w:r>
      <w:r w:rsidR="00D644A0" w:rsidRPr="00A46CBD">
        <w:rPr>
          <w:rFonts w:ascii="Century Gothic" w:eastAsia="Times New Roman" w:hAnsi="Century Gothic" w:cs="Tahoma"/>
          <w:color w:val="000000"/>
          <w:lang w:val="es-ES" w:eastAsia="es-ES"/>
        </w:rPr>
        <w:t xml:space="preserve">contra </w:t>
      </w:r>
      <w:r w:rsidR="00DA642C" w:rsidRPr="00A46CBD">
        <w:rPr>
          <w:rFonts w:ascii="Century Gothic" w:eastAsia="Times New Roman" w:hAnsi="Century Gothic" w:cs="Tahoma"/>
          <w:color w:val="000000"/>
          <w:lang w:val="es-ES" w:eastAsia="es-ES"/>
        </w:rPr>
        <w:t xml:space="preserve">de </w:t>
      </w:r>
      <w:r w:rsidR="00DA642C" w:rsidRPr="00A46CBD">
        <w:rPr>
          <w:rFonts w:ascii="Century Gothic" w:hAnsi="Century Gothic" w:cs="Arial"/>
          <w:shd w:val="clear" w:color="auto" w:fill="FAF9F8"/>
        </w:rPr>
        <w:t>UNIDAD</w:t>
      </w:r>
      <w:r w:rsidR="009F0E86" w:rsidRPr="00A46CBD">
        <w:rPr>
          <w:rFonts w:ascii="Century Gothic" w:hAnsi="Century Gothic"/>
        </w:rPr>
        <w:t xml:space="preserve"> ADMINISTRATIVA ESPECIAL DE SERVICIOS PÚBLICOS (UAESP)</w:t>
      </w:r>
      <w:r w:rsidR="009F0E86" w:rsidRPr="00A46CBD">
        <w:rPr>
          <w:rFonts w:ascii="Century Gothic" w:hAnsi="Century Gothic" w:cs="Arial"/>
          <w:shd w:val="clear" w:color="auto" w:fill="FAF9F8"/>
        </w:rPr>
        <w:t xml:space="preserve">, </w:t>
      </w:r>
      <w:r w:rsidR="009F0E86" w:rsidRPr="00A46CBD">
        <w:rPr>
          <w:rFonts w:ascii="Century Gothic" w:hAnsi="Century Gothic"/>
        </w:rPr>
        <w:t>CENTRO DE GERENCIAMIENTO DE RESIDUOS DOÑA JUANA SA ESP CON LA SIGLA CGR DOÑA JUANA SA ESP</w:t>
      </w:r>
      <w:r w:rsidR="009F0E86" w:rsidRPr="00A46CBD">
        <w:rPr>
          <w:rFonts w:ascii="Century Gothic" w:hAnsi="Century Gothic" w:cs="Arial"/>
          <w:shd w:val="clear" w:color="auto" w:fill="FAF9F8"/>
        </w:rPr>
        <w:t xml:space="preserve">, </w:t>
      </w:r>
      <w:r w:rsidR="009F0E86" w:rsidRPr="00A46CBD">
        <w:rPr>
          <w:rFonts w:ascii="Century Gothic" w:hAnsi="Century Gothic"/>
        </w:rPr>
        <w:t xml:space="preserve">CONSORCIO VIAL RELLENO </w:t>
      </w:r>
      <w:r w:rsidR="00787717" w:rsidRPr="00A46CBD">
        <w:rPr>
          <w:rFonts w:ascii="Century Gothic" w:hAnsi="Century Gothic"/>
        </w:rPr>
        <w:t>SANITARIO y</w:t>
      </w:r>
      <w:r w:rsidR="007B3740" w:rsidRPr="00A46CBD">
        <w:rPr>
          <w:rFonts w:ascii="Century Gothic" w:hAnsi="Century Gothic"/>
        </w:rPr>
        <w:t xml:space="preserve">  </w:t>
      </w:r>
      <w:r w:rsidR="007B3740" w:rsidRPr="00A46CBD">
        <w:rPr>
          <w:rFonts w:ascii="Century Gothic" w:hAnsi="Century Gothic"/>
        </w:rPr>
        <w:t xml:space="preserve"> GEOTRANSPORTES S.A.S</w:t>
      </w:r>
      <w:r w:rsidR="007B3740" w:rsidRPr="00A46CBD">
        <w:rPr>
          <w:rFonts w:ascii="Century Gothic" w:hAnsi="Century Gothic" w:cs="Arial"/>
          <w:shd w:val="clear" w:color="auto" w:fill="FAF9F8"/>
        </w:rPr>
        <w:t xml:space="preserve"> </w:t>
      </w:r>
      <w:r w:rsidR="00B05521" w:rsidRPr="00A46CBD">
        <w:rPr>
          <w:rFonts w:ascii="Century Gothic" w:hAnsi="Century Gothic" w:cs="Arial"/>
          <w:shd w:val="clear" w:color="auto" w:fill="FAF9F8"/>
        </w:rPr>
        <w:t>por</w:t>
      </w:r>
      <w:r w:rsidRPr="00A46CBD">
        <w:rPr>
          <w:rFonts w:ascii="Century Gothic" w:eastAsia="Times New Roman" w:hAnsi="Century Gothic" w:cs="Tahoma"/>
          <w:color w:val="000000"/>
          <w:lang w:val="es-ES" w:eastAsia="es-ES"/>
        </w:rPr>
        <w:t xml:space="preserve"> existir entre ellos </w:t>
      </w:r>
      <w:r w:rsidR="007B3740" w:rsidRPr="00A46CBD">
        <w:rPr>
          <w:rFonts w:ascii="Century Gothic" w:eastAsia="Times New Roman" w:hAnsi="Century Gothic" w:cs="Tahoma"/>
          <w:color w:val="000000"/>
          <w:lang w:val="es-ES" w:eastAsia="es-ES"/>
        </w:rPr>
        <w:t xml:space="preserve">acuerdos </w:t>
      </w:r>
      <w:r w:rsidRPr="00A46CBD">
        <w:rPr>
          <w:rFonts w:ascii="Century Gothic" w:eastAsia="Times New Roman" w:hAnsi="Century Gothic" w:cs="Tahoma"/>
          <w:color w:val="000000"/>
          <w:lang w:val="es-ES" w:eastAsia="es-ES"/>
        </w:rPr>
        <w:t>comercial</w:t>
      </w:r>
      <w:r w:rsidR="007B3740" w:rsidRPr="00A46CBD">
        <w:rPr>
          <w:rFonts w:ascii="Century Gothic" w:eastAsia="Times New Roman" w:hAnsi="Century Gothic" w:cs="Tahoma"/>
          <w:color w:val="000000"/>
          <w:lang w:val="es-ES" w:eastAsia="es-ES"/>
        </w:rPr>
        <w:t>es</w:t>
      </w:r>
      <w:r w:rsidRPr="00A46CBD">
        <w:rPr>
          <w:rFonts w:ascii="Century Gothic" w:eastAsia="Times New Roman" w:hAnsi="Century Gothic" w:cs="Tahoma"/>
          <w:color w:val="000000"/>
          <w:lang w:val="es-ES" w:eastAsia="es-ES"/>
        </w:rPr>
        <w:t xml:space="preserve">. </w:t>
      </w:r>
      <w:r w:rsidR="00845914" w:rsidRPr="00A46CBD">
        <w:rPr>
          <w:rFonts w:ascii="Century Gothic" w:eastAsia="Times New Roman" w:hAnsi="Century Gothic" w:cs="Tahoma"/>
          <w:color w:val="000000"/>
          <w:lang w:val="es-ES" w:eastAsia="es-ES"/>
        </w:rPr>
        <w:t xml:space="preserve"> </w:t>
      </w:r>
    </w:p>
    <w:p w14:paraId="4198CB65" w14:textId="77777777" w:rsidR="00A82B8E" w:rsidRPr="00A46CBD" w:rsidRDefault="00A82B8E" w:rsidP="00A46CBD">
      <w:pPr>
        <w:spacing w:line="276" w:lineRule="auto"/>
        <w:jc w:val="both"/>
        <w:rPr>
          <w:rFonts w:ascii="Century Gothic" w:eastAsia="Times New Roman" w:hAnsi="Century Gothic" w:cs="Tahoma"/>
          <w:color w:val="000000"/>
          <w:lang w:val="es-ES" w:eastAsia="es-ES"/>
        </w:rPr>
      </w:pPr>
    </w:p>
    <w:p w14:paraId="1DBFC92B" w14:textId="63EEC0E3" w:rsidR="00A82B8E" w:rsidRPr="00A46CBD" w:rsidRDefault="00A82B8E" w:rsidP="00A46CBD">
      <w:pPr>
        <w:spacing w:line="276" w:lineRule="auto"/>
        <w:jc w:val="both"/>
        <w:rPr>
          <w:rFonts w:ascii="Century Gothic" w:eastAsia="Times New Roman" w:hAnsi="Century Gothic" w:cs="Tahoma"/>
          <w:color w:val="000000"/>
          <w:lang w:val="es-ES" w:eastAsia="es-ES"/>
        </w:rPr>
      </w:pPr>
      <w:r w:rsidRPr="00A46CBD">
        <w:rPr>
          <w:rFonts w:ascii="Century Gothic" w:eastAsia="Times New Roman" w:hAnsi="Century Gothic" w:cs="Tahoma"/>
          <w:color w:val="000000"/>
          <w:lang w:val="es-ES" w:eastAsia="es-ES"/>
        </w:rPr>
        <w:t xml:space="preserve">No obstante, desconoce el actor los requisitos que contempla el artículo 34 del C.S. del T. en relación con la SOLIDARIDAD entre el beneficiario del trabajo y el contratista por </w:t>
      </w:r>
      <w:r w:rsidR="00C7612C" w:rsidRPr="00A46CBD">
        <w:rPr>
          <w:rFonts w:ascii="Century Gothic" w:eastAsia="Times New Roman" w:hAnsi="Century Gothic" w:cs="Tahoma"/>
          <w:color w:val="000000"/>
          <w:lang w:val="es-ES" w:eastAsia="es-ES"/>
        </w:rPr>
        <w:t>culpa patronal</w:t>
      </w:r>
      <w:r w:rsidR="009F7F2B" w:rsidRPr="00A46CBD">
        <w:rPr>
          <w:rFonts w:ascii="Century Gothic" w:eastAsia="Times New Roman" w:hAnsi="Century Gothic" w:cs="Tahoma"/>
          <w:color w:val="000000"/>
          <w:lang w:val="es-ES" w:eastAsia="es-ES"/>
        </w:rPr>
        <w:t>, cuando</w:t>
      </w:r>
      <w:r w:rsidRPr="00A46CBD">
        <w:rPr>
          <w:rFonts w:ascii="Century Gothic" w:eastAsia="Times New Roman" w:hAnsi="Century Gothic" w:cs="Tahoma"/>
          <w:color w:val="000000"/>
          <w:lang w:val="es-ES" w:eastAsia="es-ES"/>
        </w:rPr>
        <w:t xml:space="preserve"> señala:</w:t>
      </w:r>
    </w:p>
    <w:p w14:paraId="61954A8A" w14:textId="77777777" w:rsidR="00A82B8E" w:rsidRPr="00A46CBD" w:rsidRDefault="00A82B8E" w:rsidP="00A46CBD">
      <w:pPr>
        <w:spacing w:line="276" w:lineRule="auto"/>
        <w:jc w:val="both"/>
        <w:rPr>
          <w:rFonts w:ascii="Century Gothic" w:eastAsia="Times New Roman" w:hAnsi="Century Gothic" w:cs="Tahoma"/>
          <w:color w:val="000000"/>
          <w:lang w:val="es-ES" w:eastAsia="es-ES"/>
        </w:rPr>
      </w:pPr>
    </w:p>
    <w:p w14:paraId="37597AC2" w14:textId="77777777" w:rsidR="00A82B8E" w:rsidRPr="00A46CBD" w:rsidRDefault="00A82B8E" w:rsidP="00A46CBD">
      <w:pPr>
        <w:shd w:val="clear" w:color="auto" w:fill="FFFFFF"/>
        <w:spacing w:line="276" w:lineRule="auto"/>
        <w:ind w:left="708"/>
        <w:jc w:val="both"/>
        <w:rPr>
          <w:rFonts w:ascii="Century Gothic" w:eastAsia="Times New Roman" w:hAnsi="Century Gothic" w:cs="Tahoma"/>
          <w:i/>
          <w:color w:val="000000"/>
          <w:lang w:val="es-ES" w:eastAsia="es-ES"/>
        </w:rPr>
      </w:pPr>
      <w:r w:rsidRPr="00A46CBD">
        <w:rPr>
          <w:rFonts w:ascii="Century Gothic" w:eastAsia="Times New Roman" w:hAnsi="Century Gothic" w:cs="Tahoma"/>
          <w:lang w:val="es-ES" w:eastAsia="es-ES"/>
        </w:rPr>
        <w:t>“</w:t>
      </w:r>
      <w:r w:rsidRPr="00A46CBD">
        <w:rPr>
          <w:rFonts w:ascii="Century Gothic" w:eastAsia="Times New Roman" w:hAnsi="Century Gothic" w:cs="Tahoma"/>
          <w:bCs/>
          <w:i/>
          <w:color w:val="000000"/>
          <w:lang w:val="es-ES" w:eastAsia="es-ES"/>
        </w:rPr>
        <w:t>ARTICULO 34. </w:t>
      </w:r>
      <w:r w:rsidRPr="00A46CBD">
        <w:rPr>
          <w:rFonts w:ascii="Century Gothic" w:eastAsia="Times New Roman" w:hAnsi="Century Gothic" w:cs="Tahoma"/>
          <w:i/>
          <w:color w:val="000000"/>
          <w:lang w:val="es-ES" w:eastAsia="es-ES"/>
        </w:rPr>
        <w:t xml:space="preserve">CONTRATISTAS INDEPENDIENTES. </w:t>
      </w:r>
    </w:p>
    <w:p w14:paraId="7EC72A28" w14:textId="77777777" w:rsidR="00A82B8E" w:rsidRPr="00A46CBD" w:rsidRDefault="00A82B8E" w:rsidP="00A46CBD">
      <w:pPr>
        <w:shd w:val="clear" w:color="auto" w:fill="FFFFFF"/>
        <w:spacing w:line="276" w:lineRule="auto"/>
        <w:ind w:left="708"/>
        <w:jc w:val="both"/>
        <w:rPr>
          <w:rFonts w:ascii="Century Gothic" w:eastAsia="Times New Roman" w:hAnsi="Century Gothic" w:cs="Tahoma"/>
          <w:i/>
          <w:color w:val="000000"/>
          <w:lang w:val="es-ES" w:eastAsia="es-ES"/>
        </w:rPr>
      </w:pPr>
      <w:r w:rsidRPr="00A46CBD">
        <w:rPr>
          <w:rFonts w:ascii="Century Gothic" w:eastAsia="Times New Roman" w:hAnsi="Century Gothic" w:cs="Tahoma"/>
          <w:i/>
          <w:color w:val="000000"/>
          <w:lang w:val="es-ES" w:eastAsia="es-ES"/>
        </w:rPr>
        <w:t xml:space="preserve">1o) Son contratistas independientes y, por tanto, verdaderos patronos y no representantes ni intermediarios, las personas naturales o jurídicas que contraten la ejecución de una o varias obras o la prestación de servicios en beneficios de terceros, por un precio determinado, asumiendo todos los riesgos, para realizarlos con sus propios medios y </w:t>
      </w:r>
      <w:r w:rsidRPr="00A46CBD">
        <w:rPr>
          <w:rFonts w:ascii="Century Gothic" w:eastAsia="Times New Roman" w:hAnsi="Century Gothic" w:cs="Tahoma"/>
          <w:i/>
          <w:color w:val="000000"/>
          <w:lang w:val="es-ES" w:eastAsia="es-ES"/>
        </w:rPr>
        <w:lastRenderedPageBreak/>
        <w:t>con libertad y autonomía técnica y directiva. Pero el beneficiario del trabajo o dueño de la obra, </w:t>
      </w:r>
      <w:r w:rsidRPr="00A46CBD">
        <w:rPr>
          <w:rFonts w:ascii="Century Gothic" w:eastAsia="Times New Roman" w:hAnsi="Century Gothic" w:cs="Tahoma"/>
          <w:i/>
          <w:color w:val="000000"/>
          <w:u w:val="single"/>
          <w:lang w:val="es-ES" w:eastAsia="es-ES"/>
        </w:rPr>
        <w:t>a menos que se trate de labores extrañas a las actividades normales de su empresa o negocio</w:t>
      </w:r>
      <w:r w:rsidRPr="00A46CBD">
        <w:rPr>
          <w:rFonts w:ascii="Century Gothic" w:eastAsia="Times New Roman" w:hAnsi="Century Gothic" w:cs="Tahoma"/>
          <w:i/>
          <w:color w:val="000000"/>
          <w:lang w:val="es-ES" w:eastAsia="es-ES"/>
        </w:rPr>
        <w:t>, será solidariamente responsable con el contratista por el valor de los salarios y de las prestaciones e indemnizaciones a que tengan derecho los trabajadores, solidaridad que no obsta para que el beneficiario estipule con el contratista las garantías del caso o para que repita contra él lo pagado a esos trabajadores.</w:t>
      </w:r>
    </w:p>
    <w:p w14:paraId="39A93DE3" w14:textId="77777777" w:rsidR="00A82B8E" w:rsidRPr="00A46CBD" w:rsidRDefault="00A82B8E" w:rsidP="00A46CBD">
      <w:pPr>
        <w:shd w:val="clear" w:color="auto" w:fill="FFFFFF"/>
        <w:spacing w:line="276" w:lineRule="auto"/>
        <w:ind w:left="708"/>
        <w:jc w:val="both"/>
        <w:rPr>
          <w:rFonts w:ascii="Century Gothic" w:eastAsia="Times New Roman" w:hAnsi="Century Gothic" w:cs="Tahoma"/>
          <w:i/>
          <w:color w:val="000000"/>
          <w:lang w:val="es-ES" w:eastAsia="es-ES"/>
        </w:rPr>
      </w:pPr>
    </w:p>
    <w:p w14:paraId="2CB802F6" w14:textId="77777777" w:rsidR="00A82B8E" w:rsidRPr="00A46CBD" w:rsidRDefault="00A82B8E" w:rsidP="00A46CBD">
      <w:pPr>
        <w:shd w:val="clear" w:color="auto" w:fill="FFFFFF"/>
        <w:spacing w:line="276" w:lineRule="auto"/>
        <w:ind w:left="708"/>
        <w:jc w:val="both"/>
        <w:rPr>
          <w:rFonts w:ascii="Century Gothic" w:eastAsia="Times New Roman" w:hAnsi="Century Gothic" w:cs="Tahoma"/>
          <w:lang w:val="es-ES" w:eastAsia="es-ES"/>
        </w:rPr>
      </w:pPr>
      <w:r w:rsidRPr="00A46CBD">
        <w:rPr>
          <w:rFonts w:ascii="Century Gothic" w:eastAsia="Times New Roman" w:hAnsi="Century Gothic" w:cs="Tahoma"/>
          <w:i/>
          <w:color w:val="000000"/>
          <w:lang w:val="es-ES" w:eastAsia="es-ES"/>
        </w:rPr>
        <w:t>2o) El beneficiario del trabajo o dueño de la obra, también será solidariamente responsable, en las condiciones fijadas en el inciso anterior, de las obligaciones de los subcontratistas frente a sus trabajadores, aún en el caso de que los contratistas no estén autorizados para contratar los servicios de subcontratistas</w:t>
      </w:r>
      <w:r w:rsidRPr="00A46CBD">
        <w:rPr>
          <w:rFonts w:ascii="Century Gothic" w:eastAsia="Times New Roman" w:hAnsi="Century Gothic" w:cs="Tahoma"/>
          <w:color w:val="000000"/>
          <w:lang w:val="es-ES" w:eastAsia="es-ES"/>
        </w:rPr>
        <w:t>.</w:t>
      </w:r>
      <w:r w:rsidRPr="00A46CBD">
        <w:rPr>
          <w:rFonts w:ascii="Century Gothic" w:eastAsia="Times New Roman" w:hAnsi="Century Gothic" w:cs="Tahoma"/>
          <w:lang w:val="es-ES" w:eastAsia="es-ES"/>
        </w:rPr>
        <w:t>”</w:t>
      </w:r>
    </w:p>
    <w:p w14:paraId="2A565483" w14:textId="77777777" w:rsidR="00A82B8E" w:rsidRPr="00A46CBD" w:rsidRDefault="00A82B8E" w:rsidP="00A46CBD">
      <w:pPr>
        <w:shd w:val="clear" w:color="auto" w:fill="FFFFFF"/>
        <w:spacing w:line="276" w:lineRule="auto"/>
        <w:jc w:val="both"/>
        <w:rPr>
          <w:rFonts w:ascii="Century Gothic" w:eastAsia="Times New Roman" w:hAnsi="Century Gothic" w:cs="Tahoma"/>
          <w:lang w:val="es-ES" w:eastAsia="es-ES"/>
        </w:rPr>
      </w:pPr>
    </w:p>
    <w:p w14:paraId="4CF4E175" w14:textId="77777777" w:rsidR="00A82B8E" w:rsidRPr="00A46CBD" w:rsidRDefault="00A82B8E" w:rsidP="00A46CBD">
      <w:pPr>
        <w:shd w:val="clear" w:color="auto" w:fill="FFFFFF"/>
        <w:spacing w:line="276" w:lineRule="auto"/>
        <w:jc w:val="both"/>
        <w:rPr>
          <w:rFonts w:ascii="Century Gothic" w:eastAsia="Times New Roman" w:hAnsi="Century Gothic" w:cs="Tahoma"/>
          <w:lang w:val="es-ES" w:eastAsia="es-ES"/>
        </w:rPr>
      </w:pPr>
      <w:r w:rsidRPr="00A46CBD">
        <w:rPr>
          <w:rFonts w:ascii="Century Gothic" w:eastAsia="Times New Roman" w:hAnsi="Century Gothic" w:cs="Tahoma"/>
          <w:lang w:val="es-ES" w:eastAsia="es-ES"/>
        </w:rPr>
        <w:t>La norma en cita hace alusión a la responsabilidad que tiene el beneficiario de una obra sobre los empleados del contratista, es decir, la obligación de responder por los trabajadores de aquel con quien ostenta un vínculo contractual, siendo este el primer elemento. A su vez la norma supedita esta responsabilidad solidaria a la existencia de conexidad entre las actividades y labores realizadas por el contratista con las labores desarrolladas por el beneficiario de la obra. En relación con ello, ha dicho la jurisprudencia de la Corte Suprema de Justicia:</w:t>
      </w:r>
    </w:p>
    <w:p w14:paraId="697A245C" w14:textId="77777777" w:rsidR="00A82B8E" w:rsidRPr="00A46CBD" w:rsidRDefault="00A82B8E" w:rsidP="00A46CBD">
      <w:pPr>
        <w:shd w:val="clear" w:color="auto" w:fill="FFFFFF"/>
        <w:spacing w:line="276" w:lineRule="auto"/>
        <w:jc w:val="both"/>
        <w:rPr>
          <w:rFonts w:ascii="Century Gothic" w:eastAsia="Times New Roman" w:hAnsi="Century Gothic" w:cs="Tahoma"/>
          <w:lang w:val="es-ES" w:eastAsia="es-ES"/>
        </w:rPr>
      </w:pPr>
    </w:p>
    <w:p w14:paraId="0DD1DBFB" w14:textId="77777777" w:rsidR="00A82B8E" w:rsidRPr="00A46CBD" w:rsidRDefault="00A82B8E" w:rsidP="00A46CBD">
      <w:pPr>
        <w:shd w:val="clear" w:color="auto" w:fill="FFFFFF"/>
        <w:spacing w:line="276" w:lineRule="auto"/>
        <w:ind w:left="708"/>
        <w:jc w:val="both"/>
        <w:rPr>
          <w:rFonts w:ascii="Century Gothic" w:eastAsia="Times New Roman" w:hAnsi="Century Gothic" w:cs="Tahoma"/>
          <w:i/>
          <w:u w:val="single"/>
          <w:lang w:val="es-ES" w:eastAsia="es-ES"/>
        </w:rPr>
      </w:pPr>
      <w:r w:rsidRPr="00A46CBD">
        <w:rPr>
          <w:rFonts w:ascii="Century Gothic" w:eastAsia="Times New Roman" w:hAnsi="Century Gothic" w:cs="Tahoma"/>
          <w:i/>
          <w:lang w:val="es-ES" w:eastAsia="es-ES"/>
        </w:rPr>
        <w:t>“Dos relaciones jurídicas contempla la norma transcrita, a saber: a</w:t>
      </w:r>
      <w:r w:rsidRPr="00A46CBD">
        <w:rPr>
          <w:rFonts w:ascii="Century Gothic" w:eastAsia="Times New Roman" w:hAnsi="Century Gothic" w:cs="Tahoma"/>
          <w:i/>
          <w:u w:val="single"/>
          <w:lang w:val="es-ES" w:eastAsia="es-ES"/>
        </w:rPr>
        <w:t>) Una entre la persona que encarga la ejecución de una obra o labor y la persona que la realiza; y b) Otra entre quien cumple el trabajo y los colaboradores que para tal fin utiliza.</w:t>
      </w:r>
    </w:p>
    <w:p w14:paraId="46F0D7A4" w14:textId="77777777" w:rsidR="00A82B8E" w:rsidRPr="00A46CBD" w:rsidRDefault="00A82B8E" w:rsidP="00A46CBD">
      <w:pPr>
        <w:shd w:val="clear" w:color="auto" w:fill="FFFFFF"/>
        <w:spacing w:line="276" w:lineRule="auto"/>
        <w:ind w:left="708"/>
        <w:jc w:val="both"/>
        <w:rPr>
          <w:rFonts w:ascii="Century Gothic" w:eastAsia="Times New Roman" w:hAnsi="Century Gothic" w:cs="Tahoma"/>
          <w:i/>
          <w:lang w:val="es-ES" w:eastAsia="es-ES"/>
        </w:rPr>
      </w:pPr>
    </w:p>
    <w:p w14:paraId="208D95E8" w14:textId="77777777" w:rsidR="00A82B8E" w:rsidRPr="00A46CBD" w:rsidRDefault="00A82B8E" w:rsidP="00A46CBD">
      <w:pPr>
        <w:shd w:val="clear" w:color="auto" w:fill="FFFFFF"/>
        <w:spacing w:line="276" w:lineRule="auto"/>
        <w:ind w:left="708"/>
        <w:jc w:val="both"/>
        <w:rPr>
          <w:rFonts w:ascii="Century Gothic" w:eastAsia="Times New Roman" w:hAnsi="Century Gothic" w:cs="Tahoma"/>
          <w:i/>
          <w:lang w:val="es-ES" w:eastAsia="es-ES"/>
        </w:rPr>
      </w:pPr>
      <w:r w:rsidRPr="00A46CBD">
        <w:rPr>
          <w:rFonts w:ascii="Century Gothic" w:eastAsia="Times New Roman" w:hAnsi="Century Gothic" w:cs="Tahoma"/>
          <w:i/>
          <w:lang w:val="es-ES" w:eastAsia="es-ES"/>
        </w:rPr>
        <w:t xml:space="preserve"> La primera origina un contrato de obra entre el artífice y su beneficiario y exige la concurrencia de estos requisitos: que el contratista se obligue a ejecutar la obra o labor con libertad, autonomía técnica y directiva, empleando en ella sus propios medios y asumiendo los riesgos del negocio, y de parte del beneficiario, que se obligue a pagar por el trabajo un precio determinado.</w:t>
      </w:r>
    </w:p>
    <w:p w14:paraId="72BCAB43" w14:textId="77777777" w:rsidR="00A82B8E" w:rsidRPr="00A46CBD" w:rsidRDefault="00A82B8E" w:rsidP="00A46CBD">
      <w:pPr>
        <w:shd w:val="clear" w:color="auto" w:fill="FFFFFF"/>
        <w:spacing w:line="276" w:lineRule="auto"/>
        <w:ind w:left="708"/>
        <w:jc w:val="both"/>
        <w:rPr>
          <w:rFonts w:ascii="Century Gothic" w:eastAsia="Times New Roman" w:hAnsi="Century Gothic" w:cs="Tahoma"/>
          <w:i/>
          <w:lang w:val="es-ES" w:eastAsia="es-ES"/>
        </w:rPr>
      </w:pPr>
    </w:p>
    <w:p w14:paraId="4B031C34" w14:textId="77777777" w:rsidR="00A82B8E" w:rsidRPr="00A46CBD" w:rsidRDefault="00A82B8E" w:rsidP="00A46CBD">
      <w:pPr>
        <w:shd w:val="clear" w:color="auto" w:fill="FFFFFF"/>
        <w:spacing w:line="276" w:lineRule="auto"/>
        <w:ind w:left="708"/>
        <w:jc w:val="both"/>
        <w:rPr>
          <w:rFonts w:ascii="Century Gothic" w:eastAsia="Times New Roman" w:hAnsi="Century Gothic" w:cs="Tahoma"/>
          <w:i/>
          <w:lang w:val="es-ES" w:eastAsia="es-ES"/>
        </w:rPr>
      </w:pPr>
      <w:r w:rsidRPr="00A46CBD">
        <w:rPr>
          <w:rFonts w:ascii="Century Gothic" w:eastAsia="Times New Roman" w:hAnsi="Century Gothic" w:cs="Tahoma"/>
          <w:i/>
          <w:lang w:val="es-ES" w:eastAsia="es-ES"/>
        </w:rPr>
        <w:lastRenderedPageBreak/>
        <w:t xml:space="preserve"> La segunda relación requiere el lleno de las condiciones de todo contrato de trabajo, que detalla el artículo 23 del estatuto laboral sustantivo.</w:t>
      </w:r>
    </w:p>
    <w:p w14:paraId="515DE243" w14:textId="77777777" w:rsidR="00A82B8E" w:rsidRPr="00A46CBD" w:rsidRDefault="00A82B8E" w:rsidP="00A46CBD">
      <w:pPr>
        <w:shd w:val="clear" w:color="auto" w:fill="FFFFFF"/>
        <w:spacing w:line="276" w:lineRule="auto"/>
        <w:ind w:left="708"/>
        <w:jc w:val="both"/>
        <w:rPr>
          <w:rFonts w:ascii="Century Gothic" w:eastAsia="Times New Roman" w:hAnsi="Century Gothic" w:cs="Tahoma"/>
          <w:i/>
          <w:lang w:val="es-ES" w:eastAsia="es-ES"/>
        </w:rPr>
      </w:pPr>
    </w:p>
    <w:p w14:paraId="19BE0959" w14:textId="77777777" w:rsidR="00A82B8E" w:rsidRPr="00A46CBD" w:rsidRDefault="00A82B8E" w:rsidP="00A46CBD">
      <w:pPr>
        <w:shd w:val="clear" w:color="auto" w:fill="FFFFFF"/>
        <w:spacing w:line="276" w:lineRule="auto"/>
        <w:ind w:left="708"/>
        <w:jc w:val="both"/>
        <w:rPr>
          <w:rFonts w:ascii="Century Gothic" w:eastAsia="Times New Roman" w:hAnsi="Century Gothic" w:cs="Tahoma"/>
          <w:i/>
          <w:lang w:val="es-ES" w:eastAsia="es-ES"/>
        </w:rPr>
      </w:pPr>
      <w:r w:rsidRPr="00A46CBD">
        <w:rPr>
          <w:rFonts w:ascii="Century Gothic" w:eastAsia="Times New Roman" w:hAnsi="Century Gothic" w:cs="Tahoma"/>
          <w:i/>
          <w:lang w:val="es-ES" w:eastAsia="es-ES"/>
        </w:rPr>
        <w:t>El primer contrato ofrece dos modalidades así: 1ª La obra o labor es extraña a las actividades normales de quien encargó su ejecución; y 2ª Pertenece ella al giro ordinario de los negocios del beneficiario del trabajo. En el primer caso el contrato de obra sólo produce efectos entre los contratantes; en el segundo entre éstos y los trabajadores del contratista independiente.</w:t>
      </w:r>
    </w:p>
    <w:p w14:paraId="2A79491D" w14:textId="77777777" w:rsidR="00A82B8E" w:rsidRPr="00A46CBD" w:rsidRDefault="00A82B8E" w:rsidP="00A46CBD">
      <w:pPr>
        <w:shd w:val="clear" w:color="auto" w:fill="FFFFFF"/>
        <w:spacing w:line="276" w:lineRule="auto"/>
        <w:ind w:left="708"/>
        <w:jc w:val="both"/>
        <w:rPr>
          <w:rFonts w:ascii="Century Gothic" w:eastAsia="Times New Roman" w:hAnsi="Century Gothic" w:cs="Tahoma"/>
          <w:i/>
          <w:u w:val="single"/>
          <w:lang w:val="es-ES" w:eastAsia="es-ES"/>
        </w:rPr>
      </w:pPr>
    </w:p>
    <w:p w14:paraId="09F6B6B4" w14:textId="77777777" w:rsidR="00A82B8E" w:rsidRPr="00A46CBD" w:rsidRDefault="00A82B8E" w:rsidP="00A46CBD">
      <w:pPr>
        <w:shd w:val="clear" w:color="auto" w:fill="FFFFFF"/>
        <w:spacing w:line="276" w:lineRule="auto"/>
        <w:ind w:left="708"/>
        <w:jc w:val="both"/>
        <w:rPr>
          <w:rFonts w:ascii="Century Gothic" w:eastAsia="Times New Roman" w:hAnsi="Century Gothic" w:cs="Tahoma"/>
          <w:i/>
          <w:lang w:val="es-ES" w:eastAsia="es-ES"/>
        </w:rPr>
      </w:pPr>
      <w:r w:rsidRPr="00A46CBD">
        <w:rPr>
          <w:rFonts w:ascii="Century Gothic" w:eastAsia="Times New Roman" w:hAnsi="Century Gothic" w:cs="Tahoma"/>
          <w:i/>
          <w:u w:val="single"/>
          <w:lang w:val="es-ES" w:eastAsia="es-ES"/>
        </w:rPr>
        <w:t xml:space="preserve"> Según lo expuesto, para los fines del artículo 34 del Código Sustantivo del Trabajo, no basta que el ejecutor sea un contratista independiente, sino que entre el contrato de obra y el de trabajo medie una relación de causalidad, la cual consiste en que la obra o labor pertenezca a las actividades normales o corrientes de quien encargó su ejecución,</w:t>
      </w:r>
      <w:r w:rsidRPr="00A46CBD">
        <w:rPr>
          <w:rFonts w:ascii="Century Gothic" w:eastAsia="Times New Roman" w:hAnsi="Century Gothic" w:cs="Tahoma"/>
          <w:i/>
          <w:lang w:val="es-ES" w:eastAsia="es-ES"/>
        </w:rPr>
        <w:t xml:space="preserve"> pues si es ajena a ella, los trabajadores del contratista independiente no tienen contra el beneficiario del trabajo, la acción solidaria que consagra el nombrado texto legal.”</w:t>
      </w:r>
      <w:r w:rsidRPr="00A46CBD">
        <w:rPr>
          <w:rFonts w:ascii="Century Gothic" w:eastAsia="Times New Roman" w:hAnsi="Century Gothic" w:cs="Tahoma"/>
          <w:i/>
          <w:color w:val="000000"/>
          <w:vertAlign w:val="superscript"/>
          <w:lang w:val="es-ES" w:eastAsia="es-ES"/>
        </w:rPr>
        <w:footnoteReference w:id="1"/>
      </w:r>
      <w:r w:rsidRPr="00A46CBD">
        <w:rPr>
          <w:rFonts w:ascii="Century Gothic" w:eastAsia="Times New Roman" w:hAnsi="Century Gothic" w:cs="Tahoma"/>
          <w:i/>
          <w:lang w:val="es-ES" w:eastAsia="es-ES"/>
        </w:rPr>
        <w:t>(subrayado fuera del texto)</w:t>
      </w:r>
    </w:p>
    <w:p w14:paraId="58CBD0B6" w14:textId="77777777" w:rsidR="00A82B8E" w:rsidRPr="00A46CBD" w:rsidRDefault="00A82B8E" w:rsidP="00A46CBD">
      <w:pPr>
        <w:spacing w:line="276" w:lineRule="auto"/>
        <w:ind w:left="708"/>
        <w:jc w:val="both"/>
        <w:rPr>
          <w:rFonts w:ascii="Century Gothic" w:eastAsia="Times New Roman" w:hAnsi="Century Gothic" w:cs="Tahoma"/>
          <w:b/>
          <w:i/>
          <w:color w:val="000000"/>
          <w:lang w:val="es-ES" w:eastAsia="es-ES"/>
        </w:rPr>
      </w:pPr>
    </w:p>
    <w:p w14:paraId="1E12AE3C" w14:textId="77777777" w:rsidR="00A82B8E" w:rsidRPr="00A46CBD" w:rsidRDefault="00A82B8E" w:rsidP="00A46CBD">
      <w:pPr>
        <w:spacing w:line="276" w:lineRule="auto"/>
        <w:jc w:val="both"/>
        <w:rPr>
          <w:rFonts w:ascii="Century Gothic" w:eastAsia="Times New Roman" w:hAnsi="Century Gothic" w:cs="Tahoma"/>
          <w:color w:val="000000"/>
          <w:lang w:eastAsia="es-ES"/>
        </w:rPr>
      </w:pPr>
      <w:r w:rsidRPr="00A46CBD">
        <w:rPr>
          <w:rFonts w:ascii="Century Gothic" w:eastAsia="Times New Roman" w:hAnsi="Century Gothic" w:cs="Tahoma"/>
          <w:color w:val="000000"/>
          <w:lang w:eastAsia="es-ES"/>
        </w:rPr>
        <w:t>Al respecto ha establecido la jurisprudencia de la Corte suprema de Justicia</w:t>
      </w:r>
    </w:p>
    <w:p w14:paraId="4DB2FEA6" w14:textId="77777777" w:rsidR="00A82B8E" w:rsidRPr="00A46CBD" w:rsidRDefault="00A82B8E" w:rsidP="00A46CBD">
      <w:pPr>
        <w:spacing w:line="276" w:lineRule="auto"/>
        <w:jc w:val="both"/>
        <w:rPr>
          <w:rFonts w:ascii="Century Gothic" w:eastAsia="Times New Roman" w:hAnsi="Century Gothic" w:cs="Tahoma"/>
          <w:color w:val="000000"/>
          <w:lang w:eastAsia="es-AR"/>
        </w:rPr>
      </w:pPr>
    </w:p>
    <w:p w14:paraId="66E011C0" w14:textId="77777777" w:rsidR="00A82B8E" w:rsidRPr="00A46CBD" w:rsidRDefault="00A82B8E" w:rsidP="00A46CBD">
      <w:pPr>
        <w:shd w:val="clear" w:color="auto" w:fill="FFFFFF"/>
        <w:spacing w:line="276" w:lineRule="auto"/>
        <w:ind w:left="708"/>
        <w:jc w:val="both"/>
        <w:rPr>
          <w:rFonts w:ascii="Century Gothic" w:eastAsia="Times New Roman" w:hAnsi="Century Gothic" w:cs="Tahoma"/>
          <w:i/>
          <w:color w:val="000000"/>
          <w:lang w:val="es-ES" w:eastAsia="es-ES"/>
        </w:rPr>
      </w:pPr>
      <w:r w:rsidRPr="00A46CBD">
        <w:rPr>
          <w:rFonts w:ascii="Century Gothic" w:eastAsia="Times New Roman" w:hAnsi="Century Gothic" w:cs="Tahoma"/>
          <w:i/>
          <w:color w:val="000000"/>
          <w:lang w:val="es-ES" w:eastAsia="es-ES"/>
        </w:rPr>
        <w:t xml:space="preserve">“Quien se presente, pues, a reclamar en juicio obligaciones a cargo del beneficiario, emanadas de un contrato laboral celebrado con el contratista independiente, debe probar: </w:t>
      </w:r>
      <w:r w:rsidRPr="00A46CBD">
        <w:rPr>
          <w:rFonts w:ascii="Century Gothic" w:eastAsia="Times New Roman" w:hAnsi="Century Gothic" w:cs="Tahoma"/>
          <w:i/>
          <w:color w:val="000000"/>
          <w:u w:val="single"/>
          <w:lang w:val="es-ES" w:eastAsia="es-ES"/>
        </w:rPr>
        <w:t>el contrato de trabajo con éste; el de obra entre el beneficiario del trabajo y el contratista independiente; y la relación de causalidad entre los dos contratos</w:t>
      </w:r>
      <w:r w:rsidRPr="00A46CBD">
        <w:rPr>
          <w:rFonts w:ascii="Century Gothic" w:eastAsia="Times New Roman" w:hAnsi="Century Gothic" w:cs="Tahoma"/>
          <w:i/>
          <w:color w:val="000000"/>
          <w:lang w:val="es-ES" w:eastAsia="es-ES"/>
        </w:rPr>
        <w:t xml:space="preserve"> en la forma ya explicada. Son estos los presupuestos de derecho que en favor del trabajador establece la disposición legal en examen”</w:t>
      </w:r>
    </w:p>
    <w:p w14:paraId="3D15DEB9" w14:textId="77777777" w:rsidR="00A82B8E" w:rsidRPr="00A46CBD" w:rsidRDefault="00A82B8E" w:rsidP="00A46CBD">
      <w:pPr>
        <w:shd w:val="clear" w:color="auto" w:fill="FFFFFF"/>
        <w:spacing w:line="276" w:lineRule="auto"/>
        <w:jc w:val="both"/>
        <w:rPr>
          <w:rFonts w:ascii="Century Gothic" w:eastAsia="Times New Roman" w:hAnsi="Century Gothic" w:cs="Tahoma"/>
          <w:color w:val="000000"/>
          <w:lang w:val="es-ES" w:eastAsia="es-ES"/>
        </w:rPr>
      </w:pPr>
    </w:p>
    <w:p w14:paraId="0B0E2F3C" w14:textId="0C4E416D" w:rsidR="00A82B8E" w:rsidRPr="00A46CBD" w:rsidRDefault="00A82B8E" w:rsidP="00A46CBD">
      <w:pPr>
        <w:shd w:val="clear" w:color="auto" w:fill="FFFFFF"/>
        <w:spacing w:line="276" w:lineRule="auto"/>
        <w:jc w:val="both"/>
        <w:rPr>
          <w:rFonts w:ascii="Century Gothic" w:eastAsia="Times New Roman" w:hAnsi="Century Gothic" w:cs="Tahoma"/>
          <w:color w:val="000000"/>
          <w:lang w:val="es-ES" w:eastAsia="es-ES"/>
        </w:rPr>
      </w:pPr>
      <w:r w:rsidRPr="00A46CBD">
        <w:rPr>
          <w:rFonts w:ascii="Century Gothic" w:eastAsia="Times New Roman" w:hAnsi="Century Gothic" w:cs="Tahoma"/>
          <w:color w:val="000000"/>
          <w:lang w:val="es-ES" w:eastAsia="es-ES"/>
        </w:rPr>
        <w:t xml:space="preserve">De conformidad con lo anterior, no es suficiente acreditar la existencia del contrato de trabajo con un contratista independiente para que ello genere la solidaridad con respecto al beneficiario de la obra. Ello es así, ya que la norma en comento no consagra presunción alguna que indique que de </w:t>
      </w:r>
      <w:r w:rsidR="009F7F2B" w:rsidRPr="00A46CBD">
        <w:rPr>
          <w:rFonts w:ascii="Century Gothic" w:eastAsia="Times New Roman" w:hAnsi="Century Gothic" w:cs="Tahoma"/>
          <w:color w:val="000000"/>
          <w:lang w:val="es-ES" w:eastAsia="es-ES"/>
        </w:rPr>
        <w:t xml:space="preserve">la </w:t>
      </w:r>
      <w:r w:rsidR="009F7F2B" w:rsidRPr="00A46CBD">
        <w:rPr>
          <w:rFonts w:ascii="Century Gothic" w:eastAsia="Times New Roman" w:hAnsi="Century Gothic" w:cs="Tahoma"/>
          <w:color w:val="000000"/>
          <w:lang w:val="es-ES" w:eastAsia="es-ES"/>
        </w:rPr>
        <w:lastRenderedPageBreak/>
        <w:t>relación</w:t>
      </w:r>
      <w:r w:rsidRPr="00A46CBD">
        <w:rPr>
          <w:rFonts w:ascii="Century Gothic" w:eastAsia="Times New Roman" w:hAnsi="Century Gothic" w:cs="Tahoma"/>
          <w:color w:val="000000"/>
          <w:lang w:val="es-ES" w:eastAsia="es-ES"/>
        </w:rPr>
        <w:t xml:space="preserve"> de un </w:t>
      </w:r>
      <w:r w:rsidR="00264761" w:rsidRPr="00A46CBD">
        <w:rPr>
          <w:rFonts w:ascii="Century Gothic" w:eastAsia="Times New Roman" w:hAnsi="Century Gothic" w:cs="Tahoma"/>
          <w:color w:val="000000"/>
          <w:lang w:val="es-ES" w:eastAsia="es-ES"/>
        </w:rPr>
        <w:t>trabajador con</w:t>
      </w:r>
      <w:r w:rsidRPr="00A46CBD">
        <w:rPr>
          <w:rFonts w:ascii="Century Gothic" w:eastAsia="Times New Roman" w:hAnsi="Century Gothic" w:cs="Tahoma"/>
          <w:color w:val="000000"/>
          <w:lang w:val="es-ES" w:eastAsia="es-ES"/>
        </w:rPr>
        <w:t xml:space="preserve"> un contratista se presume la solidaridad con el beneficiario de la obra.  </w:t>
      </w:r>
    </w:p>
    <w:p w14:paraId="3A36C3F9" w14:textId="77777777" w:rsidR="00A82B8E" w:rsidRPr="00A46CBD" w:rsidRDefault="00A82B8E" w:rsidP="00A46CBD">
      <w:pPr>
        <w:shd w:val="clear" w:color="auto" w:fill="FFFFFF"/>
        <w:spacing w:line="276" w:lineRule="auto"/>
        <w:jc w:val="both"/>
        <w:rPr>
          <w:rFonts w:ascii="Century Gothic" w:eastAsia="Times New Roman" w:hAnsi="Century Gothic" w:cs="Tahoma"/>
          <w:color w:val="000000"/>
          <w:lang w:val="es-ES" w:eastAsia="es-ES"/>
        </w:rPr>
      </w:pPr>
    </w:p>
    <w:p w14:paraId="6209039E" w14:textId="4834C0A9" w:rsidR="00A82B8E" w:rsidRPr="00A46CBD" w:rsidRDefault="00A82B8E" w:rsidP="00A46CBD">
      <w:pPr>
        <w:shd w:val="clear" w:color="auto" w:fill="FFFFFF"/>
        <w:spacing w:line="276" w:lineRule="auto"/>
        <w:jc w:val="both"/>
        <w:rPr>
          <w:rFonts w:ascii="Century Gothic" w:eastAsia="Times New Roman" w:hAnsi="Century Gothic" w:cs="Tahoma"/>
          <w:color w:val="000000"/>
          <w:lang w:val="es-ES" w:eastAsia="es-ES"/>
        </w:rPr>
      </w:pPr>
      <w:r w:rsidRPr="00A46CBD">
        <w:rPr>
          <w:rFonts w:ascii="Century Gothic" w:eastAsia="Times New Roman" w:hAnsi="Century Gothic" w:cs="Tahoma"/>
          <w:color w:val="000000"/>
          <w:lang w:val="es-ES" w:eastAsia="es-ES"/>
        </w:rPr>
        <w:t>Así las cosas, al no existir dicha presunción es necesario que el demandante pruebe los siguientes elementos:</w:t>
      </w:r>
      <w:r w:rsidR="00A402D3" w:rsidRPr="00A46CBD">
        <w:rPr>
          <w:rFonts w:ascii="Century Gothic" w:eastAsia="Times New Roman" w:hAnsi="Century Gothic" w:cs="Tahoma"/>
          <w:color w:val="000000"/>
          <w:lang w:val="es-ES" w:eastAsia="es-ES"/>
        </w:rPr>
        <w:t xml:space="preserve"> </w:t>
      </w:r>
    </w:p>
    <w:p w14:paraId="0EDCAE47" w14:textId="77777777" w:rsidR="00A82B8E" w:rsidRPr="00A46CBD" w:rsidRDefault="00A82B8E" w:rsidP="00A46CBD">
      <w:pPr>
        <w:shd w:val="clear" w:color="auto" w:fill="FFFFFF"/>
        <w:spacing w:line="276" w:lineRule="auto"/>
        <w:jc w:val="both"/>
        <w:rPr>
          <w:rFonts w:ascii="Century Gothic" w:eastAsia="Times New Roman" w:hAnsi="Century Gothic" w:cs="Tahoma"/>
          <w:color w:val="000000"/>
          <w:lang w:val="es-ES" w:eastAsia="es-ES"/>
        </w:rPr>
      </w:pPr>
    </w:p>
    <w:p w14:paraId="43168028" w14:textId="556D4E19" w:rsidR="00A82B8E" w:rsidRPr="00A46CBD" w:rsidRDefault="00A82B8E" w:rsidP="00A46CBD">
      <w:pPr>
        <w:pStyle w:val="Prrafodelista"/>
        <w:numPr>
          <w:ilvl w:val="3"/>
          <w:numId w:val="27"/>
        </w:numPr>
        <w:shd w:val="clear" w:color="auto" w:fill="FFFFFF"/>
        <w:jc w:val="both"/>
        <w:rPr>
          <w:rFonts w:ascii="Century Gothic" w:eastAsia="Times New Roman" w:hAnsi="Century Gothic" w:cs="Tahoma"/>
          <w:color w:val="000000"/>
          <w:sz w:val="24"/>
          <w:szCs w:val="24"/>
          <w:lang w:val="es-ES" w:eastAsia="es-ES"/>
        </w:rPr>
      </w:pPr>
      <w:r w:rsidRPr="00A46CBD">
        <w:rPr>
          <w:rFonts w:ascii="Century Gothic" w:eastAsia="Times New Roman" w:hAnsi="Century Gothic" w:cs="Tahoma"/>
          <w:color w:val="000000"/>
          <w:sz w:val="24"/>
          <w:szCs w:val="24"/>
          <w:lang w:val="es-ES" w:eastAsia="es-ES"/>
        </w:rPr>
        <w:t>El contrato entre Contratista independiente y beneficiario de la obra</w:t>
      </w:r>
      <w:r w:rsidR="009F7F2B" w:rsidRPr="00A46CBD">
        <w:rPr>
          <w:rFonts w:ascii="Century Gothic" w:eastAsia="Times New Roman" w:hAnsi="Century Gothic" w:cs="Tahoma"/>
          <w:color w:val="000000"/>
          <w:sz w:val="24"/>
          <w:szCs w:val="24"/>
          <w:lang w:val="es-ES" w:eastAsia="es-ES"/>
        </w:rPr>
        <w:t>.</w:t>
      </w:r>
    </w:p>
    <w:p w14:paraId="01E551C0" w14:textId="2BC33859" w:rsidR="00494774" w:rsidRPr="00A46CBD" w:rsidRDefault="00A82B8E" w:rsidP="00A46CBD">
      <w:pPr>
        <w:numPr>
          <w:ilvl w:val="3"/>
          <w:numId w:val="27"/>
        </w:numPr>
        <w:shd w:val="clear" w:color="auto" w:fill="FFFFFF"/>
        <w:spacing w:line="276" w:lineRule="auto"/>
        <w:jc w:val="both"/>
        <w:rPr>
          <w:rFonts w:ascii="Century Gothic" w:eastAsia="Times New Roman" w:hAnsi="Century Gothic" w:cs="Tahoma"/>
          <w:color w:val="000000"/>
          <w:lang w:val="es-ES" w:eastAsia="es-ES"/>
        </w:rPr>
      </w:pPr>
      <w:r w:rsidRPr="00A46CBD">
        <w:rPr>
          <w:rFonts w:ascii="Century Gothic" w:eastAsia="Times New Roman" w:hAnsi="Century Gothic" w:cs="Tahoma"/>
          <w:color w:val="000000"/>
          <w:lang w:val="es-ES" w:eastAsia="es-ES"/>
        </w:rPr>
        <w:t>El contrato entre el trabajador y el contratista independiente</w:t>
      </w:r>
      <w:r w:rsidR="009F7F2B" w:rsidRPr="00A46CBD">
        <w:rPr>
          <w:rFonts w:ascii="Century Gothic" w:eastAsia="Times New Roman" w:hAnsi="Century Gothic" w:cs="Tahoma"/>
          <w:color w:val="000000"/>
          <w:lang w:val="es-ES" w:eastAsia="es-ES"/>
        </w:rPr>
        <w:t>.</w:t>
      </w:r>
    </w:p>
    <w:p w14:paraId="169E87FA" w14:textId="77777777" w:rsidR="00494774" w:rsidRPr="00A46CBD" w:rsidRDefault="00494774" w:rsidP="00A46CBD">
      <w:pPr>
        <w:shd w:val="clear" w:color="auto" w:fill="FFFFFF"/>
        <w:spacing w:line="276" w:lineRule="auto"/>
        <w:ind w:left="1132"/>
        <w:jc w:val="both"/>
        <w:rPr>
          <w:rFonts w:ascii="Century Gothic" w:eastAsia="Times New Roman" w:hAnsi="Century Gothic" w:cs="Tahoma"/>
          <w:color w:val="000000"/>
          <w:lang w:val="es-ES" w:eastAsia="es-ES"/>
        </w:rPr>
      </w:pPr>
    </w:p>
    <w:p w14:paraId="062E0630" w14:textId="77777777" w:rsidR="00A82B8E" w:rsidRPr="00A46CBD" w:rsidRDefault="00A82B8E" w:rsidP="00A46CBD">
      <w:pPr>
        <w:numPr>
          <w:ilvl w:val="3"/>
          <w:numId w:val="27"/>
        </w:numPr>
        <w:shd w:val="clear" w:color="auto" w:fill="FFFFFF"/>
        <w:spacing w:line="276" w:lineRule="auto"/>
        <w:jc w:val="both"/>
        <w:rPr>
          <w:rFonts w:ascii="Century Gothic" w:eastAsia="Times New Roman" w:hAnsi="Century Gothic" w:cs="Tahoma"/>
          <w:color w:val="000000"/>
          <w:lang w:val="es-ES" w:eastAsia="es-ES"/>
        </w:rPr>
      </w:pPr>
      <w:r w:rsidRPr="00A46CBD">
        <w:rPr>
          <w:rFonts w:ascii="Century Gothic" w:eastAsia="Times New Roman" w:hAnsi="Century Gothic" w:cs="Tahoma"/>
          <w:color w:val="000000"/>
          <w:lang w:val="es-ES" w:eastAsia="es-ES"/>
        </w:rPr>
        <w:t>Relación de causalidad entre las labores desarrolladas por el trabajador y las actividades normales del beneficiario de la obra.</w:t>
      </w:r>
    </w:p>
    <w:p w14:paraId="2EB01277" w14:textId="77777777" w:rsidR="00A82B8E" w:rsidRPr="00A46CBD" w:rsidRDefault="00A82B8E" w:rsidP="00A46CBD">
      <w:pPr>
        <w:shd w:val="clear" w:color="auto" w:fill="FFFFFF"/>
        <w:spacing w:line="276" w:lineRule="auto"/>
        <w:jc w:val="both"/>
        <w:rPr>
          <w:rFonts w:ascii="Century Gothic" w:eastAsia="Times New Roman" w:hAnsi="Century Gothic" w:cs="Tahoma"/>
          <w:color w:val="000000"/>
          <w:lang w:val="es-ES" w:eastAsia="es-ES"/>
        </w:rPr>
      </w:pPr>
    </w:p>
    <w:p w14:paraId="2AE2AF55" w14:textId="10F436F9" w:rsidR="00264761" w:rsidRPr="00A46CBD" w:rsidRDefault="00A82B8E" w:rsidP="00A46CBD">
      <w:pPr>
        <w:shd w:val="clear" w:color="auto" w:fill="FFFFFF"/>
        <w:spacing w:line="276" w:lineRule="auto"/>
        <w:jc w:val="both"/>
        <w:rPr>
          <w:rFonts w:ascii="Century Gothic" w:eastAsia="Times New Roman" w:hAnsi="Century Gothic" w:cs="Tahoma"/>
          <w:color w:val="000000"/>
          <w:lang w:val="es-ES" w:eastAsia="es-ES"/>
        </w:rPr>
      </w:pPr>
      <w:r w:rsidRPr="00A46CBD">
        <w:rPr>
          <w:rFonts w:ascii="Century Gothic" w:eastAsia="Times New Roman" w:hAnsi="Century Gothic" w:cs="Tahoma"/>
          <w:color w:val="000000"/>
          <w:lang w:val="es-ES" w:eastAsia="es-ES"/>
        </w:rPr>
        <w:t>Ahora bien, en nuestro caso la demanda presentada por</w:t>
      </w:r>
      <w:r w:rsidR="00A402D3" w:rsidRPr="00A46CBD">
        <w:rPr>
          <w:rFonts w:ascii="Century Gothic" w:eastAsia="Times New Roman" w:hAnsi="Century Gothic" w:cs="Tahoma"/>
          <w:color w:val="000000"/>
          <w:lang w:val="es-ES" w:eastAsia="es-ES"/>
        </w:rPr>
        <w:t xml:space="preserve"> </w:t>
      </w:r>
      <w:r w:rsidR="00494774" w:rsidRPr="00A46CBD">
        <w:rPr>
          <w:rFonts w:ascii="Century Gothic" w:eastAsia="Times New Roman" w:hAnsi="Century Gothic" w:cs="Tahoma"/>
          <w:color w:val="000000"/>
          <w:lang w:val="es-ES" w:eastAsia="es-ES"/>
        </w:rPr>
        <w:t xml:space="preserve">los </w:t>
      </w:r>
      <w:r w:rsidR="001A5349" w:rsidRPr="00A46CBD">
        <w:rPr>
          <w:rFonts w:ascii="Century Gothic" w:eastAsia="Times New Roman" w:hAnsi="Century Gothic" w:cs="Tahoma"/>
          <w:color w:val="000000"/>
          <w:lang w:val="es-ES" w:eastAsia="es-ES"/>
        </w:rPr>
        <w:t xml:space="preserve">demandantes </w:t>
      </w:r>
      <w:r w:rsidR="001A5349" w:rsidRPr="00A46CBD">
        <w:rPr>
          <w:rStyle w:val="contentpasted0"/>
          <w:rFonts w:ascii="Century Gothic" w:eastAsia="Times New Roman" w:hAnsi="Century Gothic"/>
          <w:color w:val="000000"/>
        </w:rPr>
        <w:t>expresa</w:t>
      </w:r>
      <w:r w:rsidRPr="00A46CBD">
        <w:rPr>
          <w:rFonts w:ascii="Century Gothic" w:eastAsia="Times New Roman" w:hAnsi="Century Gothic" w:cs="Tahoma"/>
          <w:color w:val="000000"/>
          <w:lang w:val="es-ES" w:eastAsia="es-ES"/>
        </w:rPr>
        <w:t xml:space="preserve"> que la demanda se dirige en contra de </w:t>
      </w:r>
      <w:r w:rsidR="0030492A" w:rsidRPr="00A46CBD">
        <w:rPr>
          <w:rFonts w:ascii="Century Gothic" w:hAnsi="Century Gothic" w:cs="Arial"/>
          <w:shd w:val="clear" w:color="auto" w:fill="FAF9F8"/>
        </w:rPr>
        <w:t>UNIDAD</w:t>
      </w:r>
      <w:r w:rsidR="0030492A" w:rsidRPr="00A46CBD">
        <w:rPr>
          <w:rFonts w:ascii="Century Gothic" w:hAnsi="Century Gothic"/>
        </w:rPr>
        <w:t xml:space="preserve"> ADMINISTRATIVA ESPECIAL DE SERVICIOS PÚBLICOS (UAESP)</w:t>
      </w:r>
      <w:r w:rsidR="0030492A" w:rsidRPr="00A46CBD">
        <w:rPr>
          <w:rFonts w:ascii="Century Gothic" w:hAnsi="Century Gothic" w:cs="Arial"/>
          <w:shd w:val="clear" w:color="auto" w:fill="FAF9F8"/>
        </w:rPr>
        <w:t xml:space="preserve">, </w:t>
      </w:r>
      <w:r w:rsidR="0030492A" w:rsidRPr="00A46CBD">
        <w:rPr>
          <w:rFonts w:ascii="Century Gothic" w:hAnsi="Century Gothic"/>
        </w:rPr>
        <w:t>CENTRO DE GERENCIAMIENTO DE RESIDUOS DOÑA JUANA SA ESP CON LA SIGLA CGR DOÑA JUANA SA ESP</w:t>
      </w:r>
      <w:r w:rsidR="0030492A" w:rsidRPr="00A46CBD">
        <w:rPr>
          <w:rFonts w:ascii="Century Gothic" w:hAnsi="Century Gothic" w:cs="Arial"/>
          <w:shd w:val="clear" w:color="auto" w:fill="FAF9F8"/>
        </w:rPr>
        <w:t xml:space="preserve">, </w:t>
      </w:r>
      <w:r w:rsidR="0030492A" w:rsidRPr="00A46CBD">
        <w:rPr>
          <w:rFonts w:ascii="Century Gothic" w:hAnsi="Century Gothic"/>
        </w:rPr>
        <w:t>CONSORCIO VIAL RELLENO SANITARIO y   GEOTRANSPORTES S.A.S</w:t>
      </w:r>
      <w:r w:rsidR="007B13EB" w:rsidRPr="00A46CBD">
        <w:rPr>
          <w:rFonts w:ascii="Century Gothic" w:eastAsia="Times New Roman" w:hAnsi="Century Gothic" w:cs="Tahoma"/>
          <w:color w:val="000000"/>
          <w:lang w:val="es-ES" w:eastAsia="es-ES"/>
        </w:rPr>
        <w:t xml:space="preserve">, </w:t>
      </w:r>
      <w:r w:rsidRPr="00A46CBD">
        <w:rPr>
          <w:rFonts w:ascii="Century Gothic" w:eastAsia="Times New Roman" w:hAnsi="Century Gothic" w:cs="Tahoma"/>
          <w:color w:val="000000"/>
          <w:lang w:val="es-ES" w:eastAsia="es-ES"/>
        </w:rPr>
        <w:t xml:space="preserve">en forma solidaria, sin embargo, los fundamentos facticos y jurídicos de su vinculación se encuentran ausentes en el libelo introductor. </w:t>
      </w:r>
      <w:r w:rsidR="007B13EB" w:rsidRPr="00A46CBD">
        <w:rPr>
          <w:rFonts w:ascii="Century Gothic" w:eastAsia="Times New Roman" w:hAnsi="Century Gothic" w:cs="Tahoma"/>
          <w:color w:val="000000"/>
          <w:lang w:val="es-ES" w:eastAsia="es-ES"/>
        </w:rPr>
        <w:t xml:space="preserve"> </w:t>
      </w:r>
    </w:p>
    <w:p w14:paraId="571D1291" w14:textId="77777777" w:rsidR="00264761" w:rsidRPr="00A46CBD" w:rsidRDefault="00264761" w:rsidP="00A46CBD">
      <w:pPr>
        <w:shd w:val="clear" w:color="auto" w:fill="FFFFFF"/>
        <w:spacing w:line="276" w:lineRule="auto"/>
        <w:jc w:val="both"/>
        <w:rPr>
          <w:rFonts w:ascii="Century Gothic" w:eastAsia="Times New Roman" w:hAnsi="Century Gothic" w:cs="Tahoma"/>
          <w:color w:val="000000"/>
          <w:lang w:val="es-ES" w:eastAsia="es-ES"/>
        </w:rPr>
      </w:pPr>
    </w:p>
    <w:p w14:paraId="33C12D75" w14:textId="2A394D17" w:rsidR="00A82B8E" w:rsidRPr="00A46CBD" w:rsidRDefault="004A50B2" w:rsidP="00A46CBD">
      <w:pPr>
        <w:shd w:val="clear" w:color="auto" w:fill="FFFFFF"/>
        <w:spacing w:line="276" w:lineRule="auto"/>
        <w:jc w:val="both"/>
        <w:rPr>
          <w:rFonts w:ascii="Century Gothic" w:eastAsia="Times New Roman" w:hAnsi="Century Gothic" w:cs="Tahoma"/>
          <w:color w:val="000000"/>
          <w:lang w:val="es-ES" w:eastAsia="es-ES"/>
        </w:rPr>
      </w:pPr>
      <w:r w:rsidRPr="00A46CBD">
        <w:rPr>
          <w:rFonts w:ascii="Century Gothic" w:eastAsia="Times New Roman" w:hAnsi="Century Gothic" w:cs="Tahoma"/>
          <w:color w:val="000000"/>
          <w:lang w:val="es-ES" w:eastAsia="es-ES"/>
        </w:rPr>
        <w:t xml:space="preserve">Los </w:t>
      </w:r>
      <w:r w:rsidR="00A82B8E" w:rsidRPr="00A46CBD">
        <w:rPr>
          <w:rFonts w:ascii="Century Gothic" w:eastAsia="Times New Roman" w:hAnsi="Century Gothic" w:cs="Tahoma"/>
          <w:color w:val="000000"/>
          <w:lang w:val="es-ES" w:eastAsia="es-ES"/>
        </w:rPr>
        <w:t>accionante</w:t>
      </w:r>
      <w:r w:rsidRPr="00A46CBD">
        <w:rPr>
          <w:rFonts w:ascii="Century Gothic" w:eastAsia="Times New Roman" w:hAnsi="Century Gothic" w:cs="Tahoma"/>
          <w:color w:val="000000"/>
          <w:lang w:val="es-ES" w:eastAsia="es-ES"/>
        </w:rPr>
        <w:t>s</w:t>
      </w:r>
      <w:r w:rsidR="00A82B8E" w:rsidRPr="00A46CBD">
        <w:rPr>
          <w:rFonts w:ascii="Century Gothic" w:eastAsia="Times New Roman" w:hAnsi="Century Gothic" w:cs="Tahoma"/>
          <w:color w:val="000000"/>
          <w:lang w:val="es-ES" w:eastAsia="es-ES"/>
        </w:rPr>
        <w:t xml:space="preserve"> no hace</w:t>
      </w:r>
      <w:r w:rsidRPr="00A46CBD">
        <w:rPr>
          <w:rFonts w:ascii="Century Gothic" w:eastAsia="Times New Roman" w:hAnsi="Century Gothic" w:cs="Tahoma"/>
          <w:color w:val="000000"/>
          <w:lang w:val="es-ES" w:eastAsia="es-ES"/>
        </w:rPr>
        <w:t>n</w:t>
      </w:r>
      <w:r w:rsidR="00A82B8E" w:rsidRPr="00A46CBD">
        <w:rPr>
          <w:rFonts w:ascii="Century Gothic" w:eastAsia="Times New Roman" w:hAnsi="Century Gothic" w:cs="Tahoma"/>
          <w:color w:val="000000"/>
          <w:lang w:val="es-ES" w:eastAsia="es-ES"/>
        </w:rPr>
        <w:t xml:space="preserve"> alusión alguna a la relación de causalidad existente entre la labor desarrollada</w:t>
      </w:r>
      <w:r w:rsidR="005A25D2" w:rsidRPr="00A46CBD">
        <w:rPr>
          <w:rFonts w:ascii="Century Gothic" w:eastAsia="Times New Roman" w:hAnsi="Century Gothic" w:cs="Tahoma"/>
          <w:color w:val="000000"/>
          <w:lang w:val="es-ES" w:eastAsia="es-ES"/>
        </w:rPr>
        <w:t xml:space="preserve"> por el fallecido</w:t>
      </w:r>
      <w:r w:rsidR="00A82B8E" w:rsidRPr="00A46CBD">
        <w:rPr>
          <w:rFonts w:ascii="Century Gothic" w:eastAsia="Times New Roman" w:hAnsi="Century Gothic" w:cs="Tahoma"/>
          <w:color w:val="000000"/>
          <w:lang w:val="es-ES" w:eastAsia="es-ES"/>
        </w:rPr>
        <w:t xml:space="preserve"> y las actividades propias del beneficiario de conformidad con la jurisprudencia citada.</w:t>
      </w:r>
      <w:r w:rsidR="00693703" w:rsidRPr="00A46CBD">
        <w:rPr>
          <w:rFonts w:ascii="Century Gothic" w:eastAsia="Times New Roman" w:hAnsi="Century Gothic" w:cs="Tahoma"/>
          <w:color w:val="000000"/>
          <w:lang w:val="es-ES" w:eastAsia="es-ES"/>
        </w:rPr>
        <w:t xml:space="preserve"> </w:t>
      </w:r>
      <w:r w:rsidR="005A25D2" w:rsidRPr="00A46CBD">
        <w:rPr>
          <w:rFonts w:ascii="Century Gothic" w:eastAsia="Times New Roman" w:hAnsi="Century Gothic" w:cs="Tahoma"/>
          <w:color w:val="000000"/>
          <w:lang w:val="es-ES" w:eastAsia="es-ES"/>
        </w:rPr>
        <w:t xml:space="preserve"> </w:t>
      </w:r>
    </w:p>
    <w:p w14:paraId="14F9AD42" w14:textId="77777777" w:rsidR="00A82B8E" w:rsidRPr="00A46CBD" w:rsidRDefault="00A82B8E" w:rsidP="00A46CBD">
      <w:pPr>
        <w:shd w:val="clear" w:color="auto" w:fill="FFFFFF"/>
        <w:spacing w:line="276" w:lineRule="auto"/>
        <w:jc w:val="both"/>
        <w:rPr>
          <w:rFonts w:ascii="Century Gothic" w:eastAsia="Times New Roman" w:hAnsi="Century Gothic" w:cs="Tahoma"/>
          <w:color w:val="000000"/>
          <w:lang w:val="es-ES" w:eastAsia="es-ES"/>
        </w:rPr>
      </w:pPr>
    </w:p>
    <w:p w14:paraId="497888F4" w14:textId="1D78D59D" w:rsidR="00A82B8E" w:rsidRPr="00A46CBD" w:rsidRDefault="00A82B8E" w:rsidP="00A46CBD">
      <w:pPr>
        <w:spacing w:line="276" w:lineRule="auto"/>
        <w:jc w:val="both"/>
        <w:rPr>
          <w:rFonts w:ascii="Century Gothic" w:hAnsi="Century Gothic"/>
        </w:rPr>
      </w:pPr>
      <w:r w:rsidRPr="00A46CBD">
        <w:rPr>
          <w:rFonts w:ascii="Century Gothic" w:hAnsi="Century Gothic"/>
        </w:rPr>
        <w:t xml:space="preserve">En esta medida, </w:t>
      </w:r>
      <w:r w:rsidR="00264761" w:rsidRPr="00A46CBD">
        <w:rPr>
          <w:rFonts w:ascii="Century Gothic" w:hAnsi="Century Gothic"/>
        </w:rPr>
        <w:t>las demandadas tienen</w:t>
      </w:r>
      <w:r w:rsidR="00693703" w:rsidRPr="00A46CBD">
        <w:rPr>
          <w:rFonts w:ascii="Century Gothic" w:hAnsi="Century Gothic"/>
        </w:rPr>
        <w:t xml:space="preserve"> objetos sociales totalmente diferentes, los cuales no giran en torno a las funciones propias para la cuales fue contratado el demandante en desarrollo </w:t>
      </w:r>
      <w:r w:rsidR="00DE2581" w:rsidRPr="00A46CBD">
        <w:rPr>
          <w:rFonts w:ascii="Century Gothic" w:hAnsi="Century Gothic"/>
        </w:rPr>
        <w:t>del contrato laboral que tenía con ERUM SAS,</w:t>
      </w:r>
      <w:r w:rsidR="00B44E57" w:rsidRPr="00A46CBD">
        <w:rPr>
          <w:rFonts w:ascii="Century Gothic" w:hAnsi="Century Gothic"/>
        </w:rPr>
        <w:t xml:space="preserve"> </w:t>
      </w:r>
      <w:r w:rsidR="00AD108F" w:rsidRPr="00A46CBD">
        <w:rPr>
          <w:rFonts w:ascii="Century Gothic" w:hAnsi="Century Gothic"/>
        </w:rPr>
        <w:t xml:space="preserve">el cual fue desarrollado en diferentes periodos de tiempo. </w:t>
      </w:r>
    </w:p>
    <w:p w14:paraId="7E65FA9F" w14:textId="77777777" w:rsidR="00B44E57" w:rsidRPr="00A46CBD" w:rsidRDefault="00B44E57" w:rsidP="00A46CBD">
      <w:pPr>
        <w:shd w:val="clear" w:color="auto" w:fill="FFFFFF"/>
        <w:spacing w:line="276" w:lineRule="auto"/>
        <w:jc w:val="both"/>
        <w:rPr>
          <w:rFonts w:ascii="Century Gothic" w:hAnsi="Century Gothic"/>
        </w:rPr>
      </w:pPr>
    </w:p>
    <w:p w14:paraId="31EB96AC" w14:textId="36C6A99F" w:rsidR="00A82B8E" w:rsidRPr="00A46CBD" w:rsidRDefault="00A82B8E" w:rsidP="00A46CBD">
      <w:pPr>
        <w:shd w:val="clear" w:color="auto" w:fill="FFFFFF"/>
        <w:spacing w:line="276" w:lineRule="auto"/>
        <w:jc w:val="both"/>
        <w:rPr>
          <w:rFonts w:ascii="Century Gothic" w:eastAsia="Times New Roman" w:hAnsi="Century Gothic" w:cs="Tahoma"/>
          <w:color w:val="000000"/>
          <w:lang w:val="es-ES" w:eastAsia="es-ES"/>
        </w:rPr>
      </w:pPr>
      <w:r w:rsidRPr="00A46CBD">
        <w:rPr>
          <w:rFonts w:ascii="Century Gothic" w:eastAsia="Times New Roman" w:hAnsi="Century Gothic" w:cs="Tahoma"/>
          <w:color w:val="000000"/>
          <w:lang w:eastAsia="es-ES"/>
        </w:rPr>
        <w:t xml:space="preserve">Con lo anterior </w:t>
      </w:r>
      <w:r w:rsidRPr="00A46CBD">
        <w:rPr>
          <w:rFonts w:ascii="Century Gothic" w:eastAsia="Times New Roman" w:hAnsi="Century Gothic" w:cs="Tahoma"/>
          <w:color w:val="000000"/>
          <w:lang w:val="es-ES" w:eastAsia="es-ES"/>
        </w:rPr>
        <w:t xml:space="preserve">se evidencia, que </w:t>
      </w:r>
      <w:r w:rsidR="007B13EB" w:rsidRPr="00A46CBD">
        <w:rPr>
          <w:rFonts w:ascii="Century Gothic" w:eastAsia="Times New Roman" w:hAnsi="Century Gothic" w:cs="Tahoma"/>
          <w:color w:val="000000"/>
          <w:lang w:val="es-ES" w:eastAsia="es-ES"/>
        </w:rPr>
        <w:t>la</w:t>
      </w:r>
      <w:r w:rsidRPr="00A46CBD">
        <w:rPr>
          <w:rFonts w:ascii="Century Gothic" w:eastAsia="Times New Roman" w:hAnsi="Century Gothic" w:cs="Tahoma"/>
          <w:color w:val="000000"/>
          <w:lang w:val="es-ES" w:eastAsia="es-ES"/>
        </w:rPr>
        <w:t xml:space="preserve"> demandante incumple con la carga de la prueba que para efectos de acreditar la solidaridad le corresponde dentro de este proceso, labor que no puede ser obviada por el juzgador ni remplazada por la parte demandada, pues concierne al accionante probar los supuestos de hecho en que se funda su acción, de conformidad con el artículo 177 del C.P.C.</w:t>
      </w:r>
    </w:p>
    <w:p w14:paraId="105366E3" w14:textId="77777777" w:rsidR="0030492A" w:rsidRPr="00A46CBD" w:rsidRDefault="0030492A" w:rsidP="00A46CBD">
      <w:pPr>
        <w:shd w:val="clear" w:color="auto" w:fill="FFFFFF"/>
        <w:spacing w:line="276" w:lineRule="auto"/>
        <w:jc w:val="both"/>
        <w:rPr>
          <w:rFonts w:ascii="Century Gothic" w:eastAsia="Times New Roman" w:hAnsi="Century Gothic" w:cs="Tahoma"/>
          <w:color w:val="000000"/>
          <w:lang w:val="es-ES" w:eastAsia="es-ES"/>
        </w:rPr>
      </w:pPr>
    </w:p>
    <w:p w14:paraId="6A166976" w14:textId="594EA85E" w:rsidR="0030492A" w:rsidRPr="00A46CBD" w:rsidRDefault="0030492A" w:rsidP="00A46CBD">
      <w:pPr>
        <w:shd w:val="clear" w:color="auto" w:fill="FFFFFF"/>
        <w:spacing w:line="276" w:lineRule="auto"/>
        <w:jc w:val="both"/>
        <w:rPr>
          <w:rFonts w:ascii="Century Gothic" w:eastAsia="Times New Roman" w:hAnsi="Century Gothic" w:cs="Tahoma"/>
          <w:color w:val="000000"/>
          <w:lang w:val="es-ES" w:eastAsia="es-ES"/>
        </w:rPr>
      </w:pPr>
      <w:r w:rsidRPr="00A46CBD">
        <w:rPr>
          <w:rFonts w:ascii="Century Gothic" w:eastAsia="Times New Roman" w:hAnsi="Century Gothic" w:cs="Tahoma"/>
          <w:color w:val="000000"/>
          <w:lang w:val="es-ES" w:eastAsia="es-ES"/>
        </w:rPr>
        <w:lastRenderedPageBreak/>
        <w:t xml:space="preserve">Además de lo anterior, se debe tener en cuenta que el </w:t>
      </w:r>
      <w:r w:rsidR="00F9760E" w:rsidRPr="00A46CBD">
        <w:rPr>
          <w:rFonts w:ascii="Century Gothic" w:eastAsia="Times New Roman" w:hAnsi="Century Gothic" w:cs="Tahoma"/>
          <w:color w:val="000000"/>
          <w:lang w:val="es-ES" w:eastAsia="es-ES"/>
        </w:rPr>
        <w:t>fallecido</w:t>
      </w:r>
      <w:r w:rsidRPr="00A46CBD">
        <w:rPr>
          <w:rFonts w:ascii="Century Gothic" w:eastAsia="Times New Roman" w:hAnsi="Century Gothic" w:cs="Tahoma"/>
          <w:color w:val="000000"/>
          <w:lang w:val="es-ES" w:eastAsia="es-ES"/>
        </w:rPr>
        <w:t xml:space="preserve"> era empleado de la empresa </w:t>
      </w:r>
      <w:r w:rsidR="00F9760E" w:rsidRPr="00A46CBD">
        <w:rPr>
          <w:rFonts w:ascii="Century Gothic" w:hAnsi="Century Gothic"/>
        </w:rPr>
        <w:t>ERUM S.A.S</w:t>
      </w:r>
      <w:r w:rsidR="00F9760E" w:rsidRPr="00A46CBD">
        <w:rPr>
          <w:rFonts w:ascii="Century Gothic" w:hAnsi="Century Gothic"/>
        </w:rPr>
        <w:t xml:space="preserve">, quien fue la encargada </w:t>
      </w:r>
      <w:r w:rsidR="001A5349" w:rsidRPr="00A46CBD">
        <w:rPr>
          <w:rFonts w:ascii="Century Gothic" w:hAnsi="Century Gothic"/>
        </w:rPr>
        <w:t>de transportar</w:t>
      </w:r>
      <w:r w:rsidR="00F9760E" w:rsidRPr="00A46CBD">
        <w:rPr>
          <w:rFonts w:ascii="Century Gothic" w:hAnsi="Century Gothic"/>
        </w:rPr>
        <w:t xml:space="preserve"> la tritu</w:t>
      </w:r>
      <w:r w:rsidR="00D953F6" w:rsidRPr="00A46CBD">
        <w:rPr>
          <w:rFonts w:ascii="Century Gothic" w:hAnsi="Century Gothic"/>
        </w:rPr>
        <w:t xml:space="preserve">radora que al parecer era de propiedad de </w:t>
      </w:r>
      <w:r w:rsidR="00B86DE4" w:rsidRPr="00A46CBD">
        <w:rPr>
          <w:rFonts w:ascii="Century Gothic" w:hAnsi="Century Gothic"/>
        </w:rPr>
        <w:t>GEOTRANSPORTES S.A.S</w:t>
      </w:r>
      <w:r w:rsidR="00B86DE4" w:rsidRPr="00A46CBD">
        <w:rPr>
          <w:rFonts w:ascii="Century Gothic" w:hAnsi="Century Gothic"/>
        </w:rPr>
        <w:t>, lo cual no hace que de manera automática opere una solidaridad</w:t>
      </w:r>
      <w:r w:rsidR="00DD1943" w:rsidRPr="00A46CBD">
        <w:rPr>
          <w:rFonts w:ascii="Century Gothic" w:hAnsi="Century Gothic"/>
        </w:rPr>
        <w:t xml:space="preserve">, debido a que el fallecido solo era subordinado de </w:t>
      </w:r>
      <w:r w:rsidR="00DD1943" w:rsidRPr="00A46CBD">
        <w:rPr>
          <w:rFonts w:ascii="Century Gothic" w:hAnsi="Century Gothic"/>
        </w:rPr>
        <w:t>ERUM S.A.S</w:t>
      </w:r>
      <w:r w:rsidR="00DD1943" w:rsidRPr="00A46CBD">
        <w:rPr>
          <w:rFonts w:ascii="Century Gothic" w:hAnsi="Century Gothic"/>
        </w:rPr>
        <w:t xml:space="preserve">. </w:t>
      </w:r>
    </w:p>
    <w:p w14:paraId="36001FF9" w14:textId="77777777" w:rsidR="00A82B8E" w:rsidRPr="00A46CBD" w:rsidRDefault="00A82B8E" w:rsidP="00A46CBD">
      <w:pPr>
        <w:spacing w:line="276" w:lineRule="auto"/>
        <w:jc w:val="both"/>
        <w:rPr>
          <w:rFonts w:ascii="Century Gothic" w:eastAsia="Times New Roman" w:hAnsi="Century Gothic" w:cs="Tahoma"/>
          <w:lang w:eastAsia="es-AR"/>
        </w:rPr>
      </w:pPr>
    </w:p>
    <w:p w14:paraId="3DD764FB" w14:textId="1D5D7961" w:rsidR="00A82B8E" w:rsidRPr="00A46CBD" w:rsidRDefault="00A82B8E" w:rsidP="00A46CBD">
      <w:pPr>
        <w:spacing w:line="276" w:lineRule="auto"/>
        <w:jc w:val="both"/>
        <w:rPr>
          <w:rFonts w:ascii="Century Gothic" w:eastAsia="Times New Roman" w:hAnsi="Century Gothic" w:cs="Tahoma"/>
          <w:lang w:eastAsia="es-AR"/>
        </w:rPr>
      </w:pPr>
      <w:r w:rsidRPr="00A46CBD">
        <w:rPr>
          <w:rFonts w:ascii="Century Gothic" w:eastAsia="Times New Roman" w:hAnsi="Century Gothic" w:cs="Tahoma"/>
          <w:lang w:eastAsia="es-AR"/>
        </w:rPr>
        <w:t xml:space="preserve">En tales circunstancias no se satisfacen los presupuestos exigidos por el artículo 34 del C. S. del T. para que opere la solidaridad entre el contratante y el contratista respecto de las obligaciones laborales de </w:t>
      </w:r>
      <w:r w:rsidR="00264761" w:rsidRPr="00A46CBD">
        <w:rPr>
          <w:rFonts w:ascii="Century Gothic" w:eastAsia="Times New Roman" w:hAnsi="Century Gothic" w:cs="Tahoma"/>
          <w:lang w:eastAsia="es-AR"/>
        </w:rPr>
        <w:t>este</w:t>
      </w:r>
      <w:r w:rsidRPr="00A46CBD">
        <w:rPr>
          <w:rFonts w:ascii="Century Gothic" w:eastAsia="Times New Roman" w:hAnsi="Century Gothic" w:cs="Tahoma"/>
          <w:lang w:eastAsia="es-AR"/>
        </w:rPr>
        <w:t xml:space="preserve"> último frente a los trabajadores utilizados en la ejecución del objeto del contrato celebrado.</w:t>
      </w:r>
    </w:p>
    <w:p w14:paraId="181233C4" w14:textId="77777777" w:rsidR="00AD108F" w:rsidRPr="00A46CBD" w:rsidRDefault="00AD108F" w:rsidP="00A46CBD">
      <w:pPr>
        <w:spacing w:line="276" w:lineRule="auto"/>
        <w:jc w:val="both"/>
        <w:rPr>
          <w:rFonts w:ascii="Century Gothic" w:eastAsia="Times New Roman" w:hAnsi="Century Gothic" w:cs="Tahoma"/>
          <w:b/>
          <w:lang w:eastAsia="es-AR"/>
        </w:rPr>
      </w:pPr>
    </w:p>
    <w:p w14:paraId="4379B8D3" w14:textId="667B880A" w:rsidR="000820F1" w:rsidRPr="00A46CBD" w:rsidRDefault="000820F1" w:rsidP="00A46CBD">
      <w:pPr>
        <w:pStyle w:val="Prrafodelista"/>
        <w:numPr>
          <w:ilvl w:val="1"/>
          <w:numId w:val="27"/>
        </w:numPr>
        <w:spacing w:line="240" w:lineRule="auto"/>
        <w:jc w:val="both"/>
        <w:rPr>
          <w:rFonts w:ascii="Century Gothic" w:hAnsi="Century Gothic"/>
          <w:b/>
          <w:color w:val="000000" w:themeColor="text1"/>
          <w:sz w:val="24"/>
          <w:szCs w:val="24"/>
          <w:lang w:val="es-ES"/>
        </w:rPr>
      </w:pPr>
      <w:bookmarkStart w:id="6" w:name="_Hlk38980729"/>
      <w:r w:rsidRPr="00A46CBD">
        <w:rPr>
          <w:rFonts w:ascii="Century Gothic" w:hAnsi="Century Gothic"/>
          <w:b/>
          <w:color w:val="000000" w:themeColor="text1"/>
          <w:sz w:val="24"/>
          <w:szCs w:val="24"/>
          <w:lang w:val="es-ES"/>
        </w:rPr>
        <w:t>FALTA DE LEGTIMACIÓN EN LA CAUSA POR PASIVA</w:t>
      </w:r>
      <w:r w:rsidR="001A5349" w:rsidRPr="00A46CBD">
        <w:rPr>
          <w:rFonts w:ascii="Century Gothic" w:hAnsi="Century Gothic"/>
          <w:b/>
          <w:color w:val="000000" w:themeColor="text1"/>
          <w:sz w:val="24"/>
          <w:szCs w:val="24"/>
          <w:lang w:val="es-ES"/>
        </w:rPr>
        <w:t xml:space="preserve"> DE LAS EMPRESAS </w:t>
      </w:r>
      <w:r w:rsidR="00B34CE3" w:rsidRPr="00A46CBD">
        <w:rPr>
          <w:rFonts w:ascii="Century Gothic" w:hAnsi="Century Gothic"/>
          <w:b/>
          <w:sz w:val="24"/>
          <w:szCs w:val="24"/>
        </w:rPr>
        <w:t>EHABIDUCTOS S.A.S, TRITÓN LOGÍSTICA Y CONSTRUCCIONES S.A.S APPLIED GREEN ENGINEERING S.A.S</w:t>
      </w:r>
      <w:r w:rsidR="00C47699" w:rsidRPr="00A46CBD">
        <w:rPr>
          <w:rFonts w:ascii="Century Gothic" w:hAnsi="Century Gothic"/>
          <w:b/>
          <w:sz w:val="24"/>
          <w:szCs w:val="24"/>
        </w:rPr>
        <w:t xml:space="preserve"> (</w:t>
      </w:r>
      <w:r w:rsidR="00C47699" w:rsidRPr="00A46CBD">
        <w:rPr>
          <w:rFonts w:ascii="Century Gothic" w:hAnsi="Century Gothic"/>
          <w:b/>
          <w:sz w:val="24"/>
          <w:szCs w:val="24"/>
        </w:rPr>
        <w:t>CONSORCIO VIAL RELLENO SANITARIO</w:t>
      </w:r>
      <w:r w:rsidR="00C47699" w:rsidRPr="00A46CBD">
        <w:rPr>
          <w:rFonts w:ascii="Century Gothic" w:hAnsi="Century Gothic"/>
          <w:b/>
          <w:sz w:val="24"/>
          <w:szCs w:val="24"/>
        </w:rPr>
        <w:t xml:space="preserve">) y </w:t>
      </w:r>
      <w:r w:rsidR="001A73EC" w:rsidRPr="00A46CBD">
        <w:rPr>
          <w:rFonts w:ascii="Century Gothic" w:hAnsi="Century Gothic"/>
          <w:b/>
          <w:sz w:val="24"/>
          <w:szCs w:val="24"/>
        </w:rPr>
        <w:t xml:space="preserve">  GEOTRANSPORTES SAS</w:t>
      </w:r>
      <w:r w:rsidR="001A73EC" w:rsidRPr="00A46CBD">
        <w:rPr>
          <w:rFonts w:ascii="Century Gothic" w:hAnsi="Century Gothic"/>
          <w:b/>
          <w:sz w:val="24"/>
          <w:szCs w:val="24"/>
        </w:rPr>
        <w:t xml:space="preserve">. </w:t>
      </w:r>
    </w:p>
    <w:bookmarkEnd w:id="6"/>
    <w:p w14:paraId="2FB44ED8" w14:textId="77777777" w:rsidR="000820F1" w:rsidRPr="00A46CBD" w:rsidRDefault="000820F1" w:rsidP="00A46CBD">
      <w:pPr>
        <w:spacing w:line="276" w:lineRule="auto"/>
        <w:ind w:right="-376"/>
        <w:jc w:val="both"/>
        <w:rPr>
          <w:rFonts w:ascii="Century Gothic" w:hAnsi="Century Gothic"/>
          <w:color w:val="000000" w:themeColor="text1"/>
          <w:lang w:val="es-ES"/>
        </w:rPr>
      </w:pPr>
    </w:p>
    <w:p w14:paraId="3341864B" w14:textId="77777777" w:rsidR="000820F1" w:rsidRPr="00A46CBD" w:rsidRDefault="000820F1" w:rsidP="00A46CBD">
      <w:pPr>
        <w:spacing w:line="276" w:lineRule="auto"/>
        <w:ind w:right="-376"/>
        <w:jc w:val="both"/>
        <w:rPr>
          <w:rFonts w:ascii="Century Gothic" w:hAnsi="Century Gothic"/>
          <w:color w:val="000000" w:themeColor="text1"/>
          <w:lang w:val="es-ES"/>
        </w:rPr>
      </w:pPr>
      <w:r w:rsidRPr="00A46CBD">
        <w:rPr>
          <w:rFonts w:ascii="Century Gothic" w:hAnsi="Century Gothic"/>
          <w:color w:val="000000" w:themeColor="text1"/>
          <w:lang w:val="es-ES"/>
        </w:rPr>
        <w:t xml:space="preserve">La legitimación en la causa hace referencia a la relación procesal que puede existir entre el demandante y el demandado; así pues, aquella otorga la facultad a los sujetos procesales de realizar una intervención a lo largo del proceso, lo que permite el ejercicio de derecho de defensa y contradicción. </w:t>
      </w:r>
    </w:p>
    <w:p w14:paraId="73C9AC35" w14:textId="77777777" w:rsidR="000820F1" w:rsidRPr="00A46CBD" w:rsidRDefault="000820F1" w:rsidP="00A46CBD">
      <w:pPr>
        <w:spacing w:line="276" w:lineRule="auto"/>
        <w:ind w:right="-376"/>
        <w:jc w:val="both"/>
        <w:rPr>
          <w:rFonts w:ascii="Century Gothic" w:hAnsi="Century Gothic"/>
          <w:color w:val="000000" w:themeColor="text1"/>
          <w:highlight w:val="cyan"/>
          <w:lang w:val="es-ES"/>
        </w:rPr>
      </w:pPr>
      <w:r w:rsidRPr="00A46CBD">
        <w:rPr>
          <w:rFonts w:ascii="Century Gothic" w:hAnsi="Century Gothic"/>
          <w:color w:val="000000" w:themeColor="text1"/>
          <w:highlight w:val="cyan"/>
          <w:lang w:val="es-ES"/>
        </w:rPr>
        <w:t xml:space="preserve"> </w:t>
      </w:r>
    </w:p>
    <w:p w14:paraId="1AE0599A" w14:textId="77777777" w:rsidR="000820F1" w:rsidRPr="00A46CBD" w:rsidRDefault="000820F1" w:rsidP="00A46CBD">
      <w:pPr>
        <w:spacing w:line="276" w:lineRule="auto"/>
        <w:ind w:right="-376"/>
        <w:jc w:val="both"/>
        <w:rPr>
          <w:rFonts w:ascii="Century Gothic" w:hAnsi="Century Gothic"/>
          <w:color w:val="000000" w:themeColor="text1"/>
          <w:lang w:val="es-ES"/>
        </w:rPr>
      </w:pPr>
      <w:r w:rsidRPr="00A46CBD">
        <w:rPr>
          <w:rFonts w:ascii="Century Gothic" w:hAnsi="Century Gothic"/>
          <w:color w:val="000000" w:themeColor="text1"/>
          <w:lang w:val="es-ES"/>
        </w:rPr>
        <w:t xml:space="preserve">Ahora bien, es viable afirmar que la legitimación en la causa es un presupuesto propio de la acción para perseguir la declaratoria de un derecho, esto, teniendo en cuenta que en el momento en el que quien demanda o quien ha sido demandado no es el titular de la facultad o no está llamado a responder, deberán ser rechazadas las pretensiones de la demanda. </w:t>
      </w:r>
    </w:p>
    <w:p w14:paraId="2BDA3599" w14:textId="77777777" w:rsidR="000820F1" w:rsidRPr="00A46CBD" w:rsidRDefault="000820F1" w:rsidP="00A46CBD">
      <w:pPr>
        <w:spacing w:line="276" w:lineRule="auto"/>
        <w:ind w:right="-376"/>
        <w:jc w:val="both"/>
        <w:rPr>
          <w:rFonts w:ascii="Century Gothic" w:hAnsi="Century Gothic"/>
          <w:color w:val="000000" w:themeColor="text1"/>
          <w:lang w:val="es-ES"/>
        </w:rPr>
      </w:pPr>
    </w:p>
    <w:p w14:paraId="6D470173" w14:textId="77777777" w:rsidR="000820F1" w:rsidRPr="00A46CBD" w:rsidRDefault="000820F1" w:rsidP="00A46CBD">
      <w:pPr>
        <w:spacing w:line="276" w:lineRule="auto"/>
        <w:ind w:right="-376"/>
        <w:jc w:val="both"/>
        <w:rPr>
          <w:rFonts w:ascii="Century Gothic" w:hAnsi="Century Gothic"/>
          <w:i/>
          <w:color w:val="000000" w:themeColor="text1"/>
        </w:rPr>
      </w:pPr>
      <w:r w:rsidRPr="00A46CBD">
        <w:rPr>
          <w:rFonts w:ascii="Century Gothic" w:hAnsi="Century Gothic"/>
          <w:color w:val="000000" w:themeColor="text1"/>
          <w:lang w:val="es-ES"/>
        </w:rPr>
        <w:t xml:space="preserve">Según el doctrinante Chiovenda: </w:t>
      </w:r>
      <w:r w:rsidRPr="00A46CBD">
        <w:rPr>
          <w:rFonts w:ascii="Century Gothic" w:hAnsi="Century Gothic"/>
          <w:i/>
          <w:color w:val="000000" w:themeColor="text1"/>
          <w:lang w:val="es-ES"/>
        </w:rPr>
        <w:t>“</w:t>
      </w:r>
      <w:r w:rsidRPr="00A46CBD">
        <w:rPr>
          <w:rFonts w:ascii="Century Gothic" w:hAnsi="Century Gothic"/>
          <w:i/>
          <w:color w:val="000000" w:themeColor="text1"/>
        </w:rPr>
        <w:t>la legitimatio ad causam consiste en la identidad de la persona del actor con la persona a la cual la ley concede la acción (legitimación activa) y la identidad de la persona del demandado con la persona contra la cual es concedida la acción (legitimación pasiva)”</w:t>
      </w:r>
      <w:r w:rsidRPr="00A46CBD">
        <w:rPr>
          <w:rStyle w:val="Refdenotaalpie"/>
          <w:rFonts w:ascii="Century Gothic" w:hAnsi="Century Gothic"/>
          <w:i/>
          <w:color w:val="000000" w:themeColor="text1"/>
        </w:rPr>
        <w:footnoteReference w:id="2"/>
      </w:r>
    </w:p>
    <w:p w14:paraId="580F94EF" w14:textId="77777777" w:rsidR="000820F1" w:rsidRPr="00A46CBD" w:rsidRDefault="000820F1" w:rsidP="00A46CBD">
      <w:pPr>
        <w:spacing w:line="276" w:lineRule="auto"/>
        <w:ind w:right="-376"/>
        <w:jc w:val="both"/>
        <w:rPr>
          <w:rFonts w:ascii="Century Gothic" w:hAnsi="Century Gothic"/>
          <w:color w:val="000000" w:themeColor="text1"/>
          <w:lang w:val="es-ES"/>
        </w:rPr>
      </w:pPr>
    </w:p>
    <w:p w14:paraId="68D16DE9" w14:textId="77777777" w:rsidR="000820F1" w:rsidRPr="00A46CBD" w:rsidRDefault="000820F1" w:rsidP="00A46CBD">
      <w:pPr>
        <w:spacing w:line="276" w:lineRule="auto"/>
        <w:ind w:right="-376"/>
        <w:jc w:val="both"/>
        <w:rPr>
          <w:rFonts w:ascii="Century Gothic" w:hAnsi="Century Gothic"/>
          <w:b/>
          <w:color w:val="000000" w:themeColor="text1"/>
          <w:lang w:val="es-ES"/>
        </w:rPr>
      </w:pPr>
      <w:r w:rsidRPr="00A46CBD">
        <w:rPr>
          <w:rFonts w:ascii="Century Gothic" w:hAnsi="Century Gothic"/>
          <w:color w:val="000000" w:themeColor="text1"/>
          <w:lang w:val="es-ES"/>
        </w:rPr>
        <w:t xml:space="preserve">En ese orden de ideas, es la ley la que otorga la legitimidad para quien pretenda perseguir la declaratoria de un derecho. Es decir, aquella permite que una persona formule algún tipo de pretensión – activa – o que, por el contrario, </w:t>
      </w:r>
      <w:r w:rsidRPr="00A46CBD">
        <w:rPr>
          <w:rFonts w:ascii="Century Gothic" w:hAnsi="Century Gothic"/>
          <w:color w:val="000000" w:themeColor="text1"/>
          <w:lang w:val="es-ES"/>
        </w:rPr>
        <w:lastRenderedPageBreak/>
        <w:t>las ataque – pasiva; así pues, quienes se encuentren legitimados en la causa dentro de un proceso que pretende la declaratoria de un derecho, tienen una vinculación directa con la pretensión. La falta de legitimación en la causa impide que el fallador decida un proceso de acuerdo con los intereses del demandante, toda vez que aquella paraliza la demostración de un daño endilgado al demandado.</w:t>
      </w:r>
      <w:r w:rsidRPr="00A46CBD">
        <w:rPr>
          <w:rFonts w:ascii="Century Gothic" w:hAnsi="Century Gothic"/>
          <w:b/>
          <w:color w:val="000000" w:themeColor="text1"/>
          <w:lang w:val="es-ES"/>
        </w:rPr>
        <w:t xml:space="preserve"> </w:t>
      </w:r>
    </w:p>
    <w:p w14:paraId="457282B9" w14:textId="77777777" w:rsidR="000820F1" w:rsidRPr="00A46CBD" w:rsidRDefault="000820F1" w:rsidP="00A46CBD">
      <w:pPr>
        <w:spacing w:line="276" w:lineRule="auto"/>
        <w:ind w:right="-376"/>
        <w:jc w:val="both"/>
        <w:rPr>
          <w:rFonts w:ascii="Century Gothic" w:hAnsi="Century Gothic"/>
          <w:b/>
          <w:color w:val="000000" w:themeColor="text1"/>
          <w:lang w:val="es-ES"/>
        </w:rPr>
      </w:pPr>
    </w:p>
    <w:p w14:paraId="550DCF71" w14:textId="5A00FD5B" w:rsidR="000820F1" w:rsidRPr="00A46CBD" w:rsidRDefault="000820F1" w:rsidP="00A46CBD">
      <w:pPr>
        <w:spacing w:line="276" w:lineRule="auto"/>
        <w:ind w:right="-376"/>
        <w:jc w:val="both"/>
        <w:rPr>
          <w:rFonts w:ascii="Century Gothic" w:hAnsi="Century Gothic"/>
          <w:color w:val="000000" w:themeColor="text1"/>
        </w:rPr>
      </w:pPr>
      <w:r w:rsidRPr="00A46CBD">
        <w:rPr>
          <w:rFonts w:ascii="Century Gothic" w:hAnsi="Century Gothic"/>
          <w:color w:val="000000" w:themeColor="text1"/>
        </w:rPr>
        <w:t>Visto lo anterior, será viable manifestar al despacho que</w:t>
      </w:r>
      <w:r w:rsidR="002727C3" w:rsidRPr="00A46CBD">
        <w:rPr>
          <w:rFonts w:ascii="Century Gothic" w:hAnsi="Century Gothic"/>
          <w:color w:val="000000" w:themeColor="text1"/>
        </w:rPr>
        <w:t xml:space="preserve"> </w:t>
      </w:r>
      <w:r w:rsidR="004E7B52" w:rsidRPr="00A46CBD">
        <w:rPr>
          <w:rFonts w:ascii="Century Gothic" w:hAnsi="Century Gothic"/>
          <w:color w:val="000000" w:themeColor="text1"/>
        </w:rPr>
        <w:t>los demandantes</w:t>
      </w:r>
      <w:r w:rsidR="002727C3" w:rsidRPr="00A46CBD">
        <w:rPr>
          <w:rFonts w:ascii="Century Gothic" w:hAnsi="Century Gothic"/>
          <w:color w:val="000000" w:themeColor="text1"/>
        </w:rPr>
        <w:t xml:space="preserve"> no demostraron que el fallecido hubiera tenido una </w:t>
      </w:r>
      <w:r w:rsidR="00F31E8A" w:rsidRPr="00A46CBD">
        <w:rPr>
          <w:rFonts w:ascii="Century Gothic" w:hAnsi="Century Gothic"/>
          <w:color w:val="000000" w:themeColor="text1"/>
        </w:rPr>
        <w:t>relación</w:t>
      </w:r>
      <w:r w:rsidR="002727C3" w:rsidRPr="00A46CBD">
        <w:rPr>
          <w:rFonts w:ascii="Century Gothic" w:hAnsi="Century Gothic"/>
          <w:color w:val="000000" w:themeColor="text1"/>
        </w:rPr>
        <w:t xml:space="preserve"> </w:t>
      </w:r>
      <w:r w:rsidR="005F51E3" w:rsidRPr="00A46CBD">
        <w:rPr>
          <w:rFonts w:ascii="Century Gothic" w:hAnsi="Century Gothic"/>
          <w:color w:val="000000" w:themeColor="text1"/>
        </w:rPr>
        <w:t>laboral</w:t>
      </w:r>
      <w:r w:rsidR="002727C3" w:rsidRPr="00A46CBD">
        <w:rPr>
          <w:rFonts w:ascii="Century Gothic" w:hAnsi="Century Gothic"/>
          <w:color w:val="000000" w:themeColor="text1"/>
        </w:rPr>
        <w:t xml:space="preserve"> con </w:t>
      </w:r>
      <w:r w:rsidR="002727C3" w:rsidRPr="00A46CBD">
        <w:rPr>
          <w:rFonts w:ascii="Century Gothic" w:hAnsi="Century Gothic"/>
          <w:color w:val="000000" w:themeColor="text1"/>
        </w:rPr>
        <w:t xml:space="preserve">  GEOTRANSPORTES SAS</w:t>
      </w:r>
      <w:r w:rsidR="00823FEB" w:rsidRPr="00A46CBD">
        <w:rPr>
          <w:rFonts w:ascii="Century Gothic" w:hAnsi="Century Gothic"/>
          <w:color w:val="000000" w:themeColor="text1"/>
        </w:rPr>
        <w:t xml:space="preserve">, la </w:t>
      </w:r>
      <w:r w:rsidR="005F51E3" w:rsidRPr="00A46CBD">
        <w:rPr>
          <w:rFonts w:ascii="Century Gothic" w:hAnsi="Century Gothic"/>
        </w:rPr>
        <w:t xml:space="preserve">UNIDAD ADMINISTRATIVA ESPECIAL DE SERVICIOS PÚBLICOS (UAESP); CENTRO DE GERENCIAMIENTO DE RESIDUOS DOÑA JUANA S.A. ESP (CGR); </w:t>
      </w:r>
      <w:r w:rsidR="00823FEB" w:rsidRPr="00A46CBD">
        <w:rPr>
          <w:rFonts w:ascii="Century Gothic" w:hAnsi="Century Gothic"/>
        </w:rPr>
        <w:t>(</w:t>
      </w:r>
      <w:r w:rsidR="005F51E3" w:rsidRPr="00A46CBD">
        <w:rPr>
          <w:rFonts w:ascii="Century Gothic" w:hAnsi="Century Gothic"/>
        </w:rPr>
        <w:t>CONSORCIO VIAL RELLENO SANITARIO</w:t>
      </w:r>
      <w:r w:rsidR="00823FEB" w:rsidRPr="00A46CBD">
        <w:rPr>
          <w:rFonts w:ascii="Century Gothic" w:hAnsi="Century Gothic"/>
        </w:rPr>
        <w:t>)</w:t>
      </w:r>
      <w:r w:rsidRPr="00A46CBD">
        <w:rPr>
          <w:rFonts w:ascii="Century Gothic" w:hAnsi="Century Gothic"/>
          <w:color w:val="000000" w:themeColor="text1"/>
        </w:rPr>
        <w:t xml:space="preserve">, pues con la presentación de la demanda no cumplió con su deber legal de aportar las pruebas con las cuales se demuestran alguna subordinación con </w:t>
      </w:r>
      <w:r w:rsidR="007D751E" w:rsidRPr="00A46CBD">
        <w:rPr>
          <w:rFonts w:ascii="Century Gothic" w:hAnsi="Century Gothic"/>
          <w:color w:val="000000" w:themeColor="text1"/>
        </w:rPr>
        <w:t>GEOTRANSPORTES SAS</w:t>
      </w:r>
      <w:r w:rsidR="004E7B52" w:rsidRPr="00A46CBD">
        <w:rPr>
          <w:rFonts w:ascii="Century Gothic" w:hAnsi="Century Gothic"/>
          <w:color w:val="000000" w:themeColor="text1"/>
        </w:rPr>
        <w:t>. la</w:t>
      </w:r>
      <w:r w:rsidR="007D751E" w:rsidRPr="00A46CBD">
        <w:rPr>
          <w:rFonts w:ascii="Century Gothic" w:hAnsi="Century Gothic"/>
          <w:color w:val="000000" w:themeColor="text1"/>
        </w:rPr>
        <w:t xml:space="preserve"> </w:t>
      </w:r>
      <w:r w:rsidR="007D751E" w:rsidRPr="00A46CBD">
        <w:rPr>
          <w:rFonts w:ascii="Century Gothic" w:hAnsi="Century Gothic"/>
        </w:rPr>
        <w:t>UNIDAD ADMINISTRATIVA ESPECIAL DE SERVICIOS PÚBLICOS (UAESP); CENTRO DE GERENCIAMIENTO DE RESIDUOS DOÑA JUANA S.A. ESP (CGR); CONSORCIO VIAL RELLENO SANITARIO</w:t>
      </w:r>
      <w:r w:rsidRPr="00A46CBD">
        <w:rPr>
          <w:rFonts w:ascii="Century Gothic" w:hAnsi="Century Gothic"/>
          <w:color w:val="000000" w:themeColor="text1"/>
        </w:rPr>
        <w:t>, razón por la cual, en nuestra contra no se podría emitir una sentencia condenatoria</w:t>
      </w:r>
      <w:r w:rsidR="007D751E" w:rsidRPr="00A46CBD">
        <w:rPr>
          <w:rFonts w:ascii="Century Gothic" w:hAnsi="Century Gothic"/>
          <w:color w:val="000000" w:themeColor="text1"/>
        </w:rPr>
        <w:t xml:space="preserve"> ni en contra de nuestra asegurada, ni en contra de nuestra llamante en </w:t>
      </w:r>
      <w:r w:rsidR="008A7E03" w:rsidRPr="00A46CBD">
        <w:rPr>
          <w:rFonts w:ascii="Century Gothic" w:hAnsi="Century Gothic"/>
          <w:color w:val="000000" w:themeColor="text1"/>
        </w:rPr>
        <w:t>garantía</w:t>
      </w:r>
      <w:r w:rsidR="007D751E" w:rsidRPr="00A46CBD">
        <w:rPr>
          <w:rFonts w:ascii="Century Gothic" w:hAnsi="Century Gothic"/>
          <w:color w:val="000000" w:themeColor="text1"/>
        </w:rPr>
        <w:t xml:space="preserve">. </w:t>
      </w:r>
    </w:p>
    <w:p w14:paraId="0DDC12E5" w14:textId="77777777" w:rsidR="000820F1" w:rsidRPr="00A46CBD" w:rsidRDefault="000820F1" w:rsidP="00A46CBD">
      <w:pPr>
        <w:spacing w:line="276" w:lineRule="auto"/>
        <w:jc w:val="both"/>
        <w:rPr>
          <w:rFonts w:ascii="Century Gothic" w:hAnsi="Century Gothic"/>
          <w:color w:val="000000" w:themeColor="text1"/>
        </w:rPr>
      </w:pPr>
    </w:p>
    <w:p w14:paraId="4ECDA3CC" w14:textId="77777777" w:rsidR="000820F1" w:rsidRPr="00A46CBD" w:rsidRDefault="000820F1" w:rsidP="00A46CBD">
      <w:pPr>
        <w:spacing w:line="276" w:lineRule="auto"/>
        <w:jc w:val="both"/>
        <w:rPr>
          <w:rFonts w:ascii="Century Gothic" w:hAnsi="Century Gothic"/>
          <w:color w:val="000000" w:themeColor="text1"/>
        </w:rPr>
      </w:pPr>
    </w:p>
    <w:p w14:paraId="4211A353" w14:textId="0831B32D" w:rsidR="000820F1" w:rsidRPr="00A46CBD" w:rsidRDefault="000820F1" w:rsidP="00A46CBD">
      <w:pPr>
        <w:pStyle w:val="Prrafodelista"/>
        <w:numPr>
          <w:ilvl w:val="1"/>
          <w:numId w:val="27"/>
        </w:numPr>
        <w:jc w:val="both"/>
        <w:rPr>
          <w:rFonts w:ascii="Century Gothic" w:hAnsi="Century Gothic"/>
          <w:color w:val="000000" w:themeColor="text1"/>
          <w:sz w:val="24"/>
          <w:szCs w:val="24"/>
          <w:lang w:val="es-ES"/>
        </w:rPr>
      </w:pPr>
      <w:r w:rsidRPr="00A46CBD">
        <w:rPr>
          <w:rFonts w:ascii="Century Gothic" w:hAnsi="Century Gothic"/>
          <w:b/>
          <w:color w:val="000000" w:themeColor="text1"/>
          <w:sz w:val="24"/>
          <w:szCs w:val="24"/>
        </w:rPr>
        <w:t xml:space="preserve">SOLICITUD DE SENTENCIA ANTICIPADA </w:t>
      </w:r>
    </w:p>
    <w:p w14:paraId="39B3754E" w14:textId="77777777" w:rsidR="000820F1" w:rsidRPr="00A46CBD" w:rsidRDefault="000820F1" w:rsidP="00A46CBD">
      <w:pPr>
        <w:spacing w:line="276" w:lineRule="auto"/>
        <w:ind w:left="-567" w:right="-376"/>
        <w:jc w:val="both"/>
        <w:rPr>
          <w:rFonts w:ascii="Century Gothic" w:hAnsi="Century Gothic"/>
          <w:bCs/>
          <w:color w:val="000000" w:themeColor="text1"/>
        </w:rPr>
      </w:pPr>
    </w:p>
    <w:p w14:paraId="34A7F61F" w14:textId="77777777" w:rsidR="000820F1" w:rsidRPr="00A46CBD" w:rsidRDefault="000820F1" w:rsidP="00A46CBD">
      <w:pPr>
        <w:spacing w:line="276" w:lineRule="auto"/>
        <w:jc w:val="both"/>
        <w:rPr>
          <w:rFonts w:ascii="Century Gothic" w:hAnsi="Century Gothic"/>
          <w:color w:val="000000" w:themeColor="text1"/>
        </w:rPr>
      </w:pPr>
      <w:r w:rsidRPr="00A46CBD">
        <w:rPr>
          <w:rFonts w:ascii="Century Gothic" w:hAnsi="Century Gothic"/>
          <w:color w:val="000000" w:themeColor="text1"/>
        </w:rPr>
        <w:t xml:space="preserve">El artículo 278 del Código General del Proceso dispone que en aquellos casos en que se encuentre probada la caducidad y/o la prescripción extintiva deberá proferirse sentencia anticipada: </w:t>
      </w:r>
    </w:p>
    <w:p w14:paraId="2A99D35D" w14:textId="77777777" w:rsidR="000820F1" w:rsidRPr="00A46CBD" w:rsidRDefault="000820F1" w:rsidP="00A46CBD">
      <w:pPr>
        <w:spacing w:line="276" w:lineRule="auto"/>
        <w:jc w:val="both"/>
        <w:rPr>
          <w:rFonts w:ascii="Century Gothic" w:hAnsi="Century Gothic"/>
          <w:color w:val="000000" w:themeColor="text1"/>
        </w:rPr>
      </w:pPr>
    </w:p>
    <w:p w14:paraId="6A4E50ED" w14:textId="77777777" w:rsidR="000820F1" w:rsidRPr="00A46CBD" w:rsidRDefault="000820F1" w:rsidP="00A46CBD">
      <w:pPr>
        <w:spacing w:line="276" w:lineRule="auto"/>
        <w:jc w:val="both"/>
        <w:rPr>
          <w:rFonts w:ascii="Century Gothic" w:hAnsi="Century Gothic"/>
          <w:color w:val="000000" w:themeColor="text1"/>
        </w:rPr>
      </w:pPr>
    </w:p>
    <w:p w14:paraId="59839280" w14:textId="77777777" w:rsidR="000820F1" w:rsidRPr="00A46CBD" w:rsidRDefault="000820F1" w:rsidP="00A46CBD">
      <w:pPr>
        <w:spacing w:line="276" w:lineRule="auto"/>
        <w:jc w:val="both"/>
        <w:rPr>
          <w:rFonts w:ascii="Century Gothic" w:hAnsi="Century Gothic"/>
          <w:i/>
          <w:iCs/>
          <w:color w:val="000000" w:themeColor="text1"/>
        </w:rPr>
      </w:pPr>
      <w:r w:rsidRPr="00A46CBD">
        <w:rPr>
          <w:rFonts w:ascii="Century Gothic" w:hAnsi="Century Gothic"/>
          <w:color w:val="000000" w:themeColor="text1"/>
        </w:rPr>
        <w:t>“</w:t>
      </w:r>
      <w:r w:rsidRPr="00A46CBD">
        <w:rPr>
          <w:rFonts w:ascii="Century Gothic" w:hAnsi="Century Gothic"/>
          <w:i/>
          <w:iCs/>
          <w:color w:val="000000" w:themeColor="text1"/>
        </w:rPr>
        <w:t xml:space="preserve">ARTÍCULO 278. CLASES DE PROVIDENCIAS. </w:t>
      </w:r>
    </w:p>
    <w:p w14:paraId="279822C0" w14:textId="77777777" w:rsidR="000820F1" w:rsidRPr="00A46CBD" w:rsidRDefault="000820F1" w:rsidP="00A46CBD">
      <w:pPr>
        <w:spacing w:line="276" w:lineRule="auto"/>
        <w:jc w:val="both"/>
        <w:rPr>
          <w:rFonts w:ascii="Century Gothic" w:hAnsi="Century Gothic"/>
          <w:i/>
          <w:iCs/>
          <w:color w:val="000000" w:themeColor="text1"/>
        </w:rPr>
      </w:pPr>
      <w:r w:rsidRPr="00A46CBD">
        <w:rPr>
          <w:rFonts w:ascii="Century Gothic" w:hAnsi="Century Gothic"/>
          <w:i/>
          <w:iCs/>
          <w:color w:val="000000" w:themeColor="text1"/>
        </w:rPr>
        <w:t xml:space="preserve">Las providencias del juez pueden ser autos o sentencias. Son sentencias las que deciden sobre las pretensiones de la demanda, las excepciones de mérito, cualquiera que fuere la instancia en que se pronuncien, las que deciden el incidente de liquidación de perjuicios, y las que resuelven los recursos de casación y revisión. Son autos todas las demás providencias. </w:t>
      </w:r>
    </w:p>
    <w:p w14:paraId="1279E8F5" w14:textId="77777777" w:rsidR="000820F1" w:rsidRPr="00A46CBD" w:rsidRDefault="000820F1" w:rsidP="00A46CBD">
      <w:pPr>
        <w:spacing w:line="276" w:lineRule="auto"/>
        <w:jc w:val="both"/>
        <w:rPr>
          <w:rFonts w:ascii="Century Gothic" w:hAnsi="Century Gothic"/>
          <w:i/>
          <w:iCs/>
          <w:color w:val="000000" w:themeColor="text1"/>
        </w:rPr>
      </w:pPr>
    </w:p>
    <w:p w14:paraId="69EAC43C" w14:textId="77777777" w:rsidR="000820F1" w:rsidRPr="00A46CBD" w:rsidRDefault="000820F1" w:rsidP="00A46CBD">
      <w:pPr>
        <w:spacing w:line="276" w:lineRule="auto"/>
        <w:jc w:val="both"/>
        <w:rPr>
          <w:rFonts w:ascii="Century Gothic" w:hAnsi="Century Gothic"/>
          <w:color w:val="000000" w:themeColor="text1"/>
        </w:rPr>
      </w:pPr>
      <w:r w:rsidRPr="00A46CBD">
        <w:rPr>
          <w:rFonts w:ascii="Century Gothic" w:hAnsi="Century Gothic"/>
          <w:i/>
          <w:iCs/>
          <w:color w:val="000000" w:themeColor="text1"/>
        </w:rPr>
        <w:t xml:space="preserve">En cualquier estado del proceso, el juez deberá dictar sentencia anticipada, total o parcial, en los siguientes eventos: (…) 3. Cuando se encuentre </w:t>
      </w:r>
      <w:r w:rsidRPr="00A46CBD">
        <w:rPr>
          <w:rFonts w:ascii="Century Gothic" w:hAnsi="Century Gothic"/>
          <w:i/>
          <w:iCs/>
          <w:color w:val="000000" w:themeColor="text1"/>
        </w:rPr>
        <w:lastRenderedPageBreak/>
        <w:t>probada la cosa juzgada, la transacción, la caducidad, la prescripción extintiva y la carencia de legitimación en la causa</w:t>
      </w:r>
      <w:r w:rsidRPr="00A46CBD">
        <w:rPr>
          <w:rFonts w:ascii="Century Gothic" w:hAnsi="Century Gothic"/>
          <w:color w:val="000000" w:themeColor="text1"/>
        </w:rPr>
        <w:t>.” (Se destaca)</w:t>
      </w:r>
    </w:p>
    <w:p w14:paraId="6E772BB4" w14:textId="77777777" w:rsidR="000820F1" w:rsidRPr="00A46CBD" w:rsidRDefault="000820F1" w:rsidP="00A46CBD">
      <w:pPr>
        <w:spacing w:line="276" w:lineRule="auto"/>
        <w:jc w:val="both"/>
        <w:rPr>
          <w:rFonts w:ascii="Century Gothic" w:hAnsi="Century Gothic"/>
          <w:color w:val="000000" w:themeColor="text1"/>
        </w:rPr>
      </w:pPr>
    </w:p>
    <w:p w14:paraId="6CD48688" w14:textId="77777777" w:rsidR="000820F1" w:rsidRPr="00A46CBD" w:rsidRDefault="000820F1" w:rsidP="00A46CBD">
      <w:pPr>
        <w:spacing w:line="276" w:lineRule="auto"/>
        <w:jc w:val="both"/>
        <w:rPr>
          <w:rFonts w:ascii="Century Gothic" w:hAnsi="Century Gothic"/>
          <w:color w:val="000000" w:themeColor="text1"/>
        </w:rPr>
      </w:pPr>
      <w:r w:rsidRPr="00A46CBD">
        <w:rPr>
          <w:rFonts w:ascii="Century Gothic" w:hAnsi="Century Gothic"/>
          <w:color w:val="000000" w:themeColor="text1"/>
        </w:rPr>
        <w:t xml:space="preserve">El auto de la Sala de Casación Civil de la Corte Suprema de Justicia AC241- 2021, de 8 de febrero de 2021, Radicación No. 11001-02-03-000-2020-00592- 00, explicó la figura de la sentencia anticipada: </w:t>
      </w:r>
    </w:p>
    <w:p w14:paraId="303A1036" w14:textId="77777777" w:rsidR="000820F1" w:rsidRPr="00A46CBD" w:rsidRDefault="000820F1" w:rsidP="00A46CBD">
      <w:pPr>
        <w:spacing w:line="276" w:lineRule="auto"/>
        <w:jc w:val="both"/>
        <w:rPr>
          <w:rFonts w:ascii="Century Gothic" w:hAnsi="Century Gothic"/>
          <w:color w:val="000000" w:themeColor="text1"/>
        </w:rPr>
      </w:pPr>
    </w:p>
    <w:p w14:paraId="3E8CA462" w14:textId="77777777" w:rsidR="000820F1" w:rsidRPr="00A46CBD" w:rsidRDefault="000820F1" w:rsidP="00A46CBD">
      <w:pPr>
        <w:spacing w:line="276" w:lineRule="auto"/>
        <w:jc w:val="both"/>
        <w:rPr>
          <w:rFonts w:ascii="Century Gothic" w:hAnsi="Century Gothic"/>
          <w:color w:val="000000" w:themeColor="text1"/>
        </w:rPr>
      </w:pPr>
      <w:r w:rsidRPr="00A46CBD">
        <w:rPr>
          <w:rFonts w:ascii="Century Gothic" w:hAnsi="Century Gothic"/>
          <w:color w:val="000000" w:themeColor="text1"/>
        </w:rPr>
        <w:t xml:space="preserve">“La definición de Sentencia prevista en el artículo 278 del C.G.P., refiere a la providencia que decide, sin importar la instancia, sobre las pretensiones, las excepciones de mérito, el incidente de liquidación de perjuicios, y los </w:t>
      </w:r>
    </w:p>
    <w:p w14:paraId="348B295B" w14:textId="77777777" w:rsidR="000820F1" w:rsidRPr="00A46CBD" w:rsidRDefault="000820F1" w:rsidP="00A46CBD">
      <w:pPr>
        <w:spacing w:line="276" w:lineRule="auto"/>
        <w:jc w:val="both"/>
        <w:rPr>
          <w:rFonts w:ascii="Century Gothic" w:hAnsi="Century Gothic"/>
          <w:color w:val="000000" w:themeColor="text1"/>
        </w:rPr>
      </w:pPr>
    </w:p>
    <w:p w14:paraId="59BE5529" w14:textId="77777777" w:rsidR="000820F1" w:rsidRPr="00A46CBD" w:rsidRDefault="000820F1" w:rsidP="00A46CBD">
      <w:pPr>
        <w:spacing w:line="276" w:lineRule="auto"/>
        <w:jc w:val="both"/>
        <w:rPr>
          <w:rFonts w:ascii="Century Gothic" w:hAnsi="Century Gothic"/>
          <w:color w:val="000000" w:themeColor="text1"/>
        </w:rPr>
      </w:pPr>
      <w:r w:rsidRPr="00A46CBD">
        <w:rPr>
          <w:rFonts w:ascii="Century Gothic" w:hAnsi="Century Gothic"/>
          <w:color w:val="000000" w:themeColor="text1"/>
        </w:rPr>
        <w:t xml:space="preserve">recursos de casación y revisión. Por exclusión, las demás determinaciones se denominan autos. </w:t>
      </w:r>
    </w:p>
    <w:p w14:paraId="75D5DC35" w14:textId="77777777" w:rsidR="000820F1" w:rsidRPr="00A46CBD" w:rsidRDefault="000820F1" w:rsidP="00A46CBD">
      <w:pPr>
        <w:spacing w:line="276" w:lineRule="auto"/>
        <w:jc w:val="both"/>
        <w:rPr>
          <w:rFonts w:ascii="Century Gothic" w:hAnsi="Century Gothic"/>
          <w:color w:val="000000" w:themeColor="text1"/>
        </w:rPr>
      </w:pPr>
    </w:p>
    <w:p w14:paraId="286DE70C" w14:textId="77777777" w:rsidR="000820F1" w:rsidRPr="00A46CBD" w:rsidRDefault="000820F1" w:rsidP="00A46CBD">
      <w:pPr>
        <w:spacing w:line="276" w:lineRule="auto"/>
        <w:jc w:val="both"/>
        <w:rPr>
          <w:rFonts w:ascii="Century Gothic" w:hAnsi="Century Gothic"/>
          <w:color w:val="000000" w:themeColor="text1"/>
        </w:rPr>
      </w:pPr>
      <w:r w:rsidRPr="00A46CBD">
        <w:rPr>
          <w:rFonts w:ascii="Century Gothic" w:hAnsi="Century Gothic"/>
          <w:color w:val="000000" w:themeColor="text1"/>
        </w:rPr>
        <w:t>La norma in fine prevé la posibilidad de dictar en cualquier estado del proceso sentencia anticipada, entre otros eventos, si halla probada la «transacción» y «la prescripción extintiva», situación que conlleva culminar prematuramente el litigio en todo o en parte. Esta Sala, a propósito, en reiterados pronunciamientos, resaltó que la mencionada disposición calificó a dicho proveído como «sentencia» porque «acorta[</w:t>
      </w:r>
      <w:proofErr w:type="spellStart"/>
      <w:r w:rsidRPr="00A46CBD">
        <w:rPr>
          <w:rFonts w:ascii="Century Gothic" w:hAnsi="Century Gothic"/>
          <w:color w:val="000000" w:themeColor="text1"/>
        </w:rPr>
        <w:t>ba</w:t>
      </w:r>
      <w:proofErr w:type="spellEnd"/>
      <w:r w:rsidRPr="00A46CBD">
        <w:rPr>
          <w:rFonts w:ascii="Century Gothic" w:hAnsi="Century Gothic"/>
          <w:color w:val="000000" w:themeColor="text1"/>
        </w:rPr>
        <w:t xml:space="preserve">] el camino del pleito poniéndole fin con premura, ante la presencia de una situación jurídica que hace innecesario agotar otras etapas e incluso analizar el fondo de la litis (…)» “. </w:t>
      </w:r>
    </w:p>
    <w:p w14:paraId="1B4592B3" w14:textId="77777777" w:rsidR="000820F1" w:rsidRPr="00A46CBD" w:rsidRDefault="000820F1" w:rsidP="00A46CBD">
      <w:pPr>
        <w:spacing w:line="276" w:lineRule="auto"/>
        <w:jc w:val="both"/>
        <w:rPr>
          <w:rFonts w:ascii="Century Gothic" w:hAnsi="Century Gothic"/>
          <w:color w:val="000000" w:themeColor="text1"/>
        </w:rPr>
      </w:pPr>
    </w:p>
    <w:p w14:paraId="5719A09D" w14:textId="77777777" w:rsidR="000820F1" w:rsidRPr="00A46CBD" w:rsidRDefault="000820F1" w:rsidP="00A46CBD">
      <w:pPr>
        <w:spacing w:line="276" w:lineRule="auto"/>
        <w:jc w:val="both"/>
        <w:rPr>
          <w:rFonts w:ascii="Century Gothic" w:hAnsi="Century Gothic"/>
          <w:color w:val="000000" w:themeColor="text1"/>
        </w:rPr>
      </w:pPr>
      <w:r w:rsidRPr="00A46CBD">
        <w:rPr>
          <w:rFonts w:ascii="Century Gothic" w:hAnsi="Century Gothic"/>
          <w:color w:val="000000" w:themeColor="text1"/>
        </w:rPr>
        <w:t>Como se expuso en las excepciones anteriores, en el presente caso se configuró la falta de legitimación en la cusa por pasiva, por lo que se solicita al Despacho que dicte sentencia anticipada.</w:t>
      </w:r>
    </w:p>
    <w:p w14:paraId="0D337ABC" w14:textId="77777777" w:rsidR="000820F1" w:rsidRPr="00A46CBD" w:rsidRDefault="000820F1" w:rsidP="00A46CBD">
      <w:pPr>
        <w:spacing w:line="276" w:lineRule="auto"/>
        <w:jc w:val="both"/>
        <w:rPr>
          <w:rFonts w:ascii="Century Gothic" w:hAnsi="Century Gothic"/>
          <w:color w:val="000000" w:themeColor="text1"/>
        </w:rPr>
      </w:pPr>
    </w:p>
    <w:p w14:paraId="43302EDD" w14:textId="77777777" w:rsidR="008A7E03" w:rsidRPr="00A46CBD" w:rsidRDefault="008A7E03" w:rsidP="00A46CBD">
      <w:pPr>
        <w:spacing w:line="276" w:lineRule="auto"/>
        <w:jc w:val="both"/>
        <w:rPr>
          <w:rFonts w:ascii="Century Gothic" w:hAnsi="Century Gothic"/>
          <w:b/>
          <w:bCs/>
        </w:rPr>
      </w:pPr>
    </w:p>
    <w:p w14:paraId="0AF82DA8" w14:textId="30168526" w:rsidR="000820F1" w:rsidRPr="00A46CBD" w:rsidRDefault="000820F1" w:rsidP="007F7A5A">
      <w:pPr>
        <w:pStyle w:val="Prrafodelista"/>
        <w:numPr>
          <w:ilvl w:val="1"/>
          <w:numId w:val="27"/>
        </w:numPr>
        <w:spacing w:line="240" w:lineRule="auto"/>
        <w:jc w:val="both"/>
        <w:rPr>
          <w:rFonts w:ascii="Century Gothic" w:hAnsi="Century Gothic"/>
          <w:b/>
          <w:bCs/>
          <w:sz w:val="24"/>
          <w:szCs w:val="24"/>
          <w:lang w:val="es-ES"/>
        </w:rPr>
      </w:pPr>
      <w:r w:rsidRPr="00A46CBD">
        <w:rPr>
          <w:rFonts w:ascii="Century Gothic" w:hAnsi="Century Gothic"/>
          <w:b/>
          <w:bCs/>
          <w:sz w:val="24"/>
          <w:szCs w:val="24"/>
        </w:rPr>
        <w:t xml:space="preserve">INEXISTENCIA DE RELACION LABORAL ENTRE EL </w:t>
      </w:r>
      <w:r w:rsidR="0038717C" w:rsidRPr="00A46CBD">
        <w:rPr>
          <w:rFonts w:ascii="Century Gothic" w:hAnsi="Century Gothic"/>
          <w:b/>
          <w:bCs/>
          <w:sz w:val="24"/>
          <w:szCs w:val="24"/>
        </w:rPr>
        <w:t xml:space="preserve">SEÑOR SILVERIO BOHORQUEZ </w:t>
      </w:r>
      <w:r w:rsidR="00E75B1C" w:rsidRPr="00A46CBD">
        <w:rPr>
          <w:rFonts w:ascii="Century Gothic" w:hAnsi="Century Gothic"/>
          <w:b/>
          <w:bCs/>
          <w:sz w:val="24"/>
          <w:szCs w:val="24"/>
        </w:rPr>
        <w:t xml:space="preserve">VIVAS (Q.E.P.D) </w:t>
      </w:r>
      <w:r w:rsidR="007F7A5A" w:rsidRPr="00A46CBD">
        <w:rPr>
          <w:rFonts w:ascii="Century Gothic" w:hAnsi="Century Gothic"/>
          <w:b/>
          <w:bCs/>
          <w:sz w:val="24"/>
          <w:szCs w:val="24"/>
        </w:rPr>
        <w:t>Y GEOTRANSPORTES</w:t>
      </w:r>
      <w:r w:rsidR="00C471C1" w:rsidRPr="00A46CBD">
        <w:rPr>
          <w:rFonts w:ascii="Century Gothic" w:hAnsi="Century Gothic"/>
          <w:b/>
          <w:bCs/>
          <w:color w:val="000000" w:themeColor="text1"/>
          <w:sz w:val="24"/>
          <w:szCs w:val="24"/>
        </w:rPr>
        <w:t xml:space="preserve"> SAS</w:t>
      </w:r>
      <w:r w:rsidR="00E75B1C" w:rsidRPr="00A46CBD">
        <w:rPr>
          <w:rFonts w:ascii="Century Gothic" w:hAnsi="Century Gothic"/>
          <w:b/>
          <w:bCs/>
          <w:color w:val="000000" w:themeColor="text1"/>
          <w:sz w:val="24"/>
          <w:szCs w:val="24"/>
        </w:rPr>
        <w:t>, LA</w:t>
      </w:r>
      <w:r w:rsidR="00C471C1" w:rsidRPr="00A46CBD">
        <w:rPr>
          <w:rFonts w:ascii="Century Gothic" w:hAnsi="Century Gothic"/>
          <w:b/>
          <w:bCs/>
          <w:color w:val="000000" w:themeColor="text1"/>
          <w:sz w:val="24"/>
          <w:szCs w:val="24"/>
        </w:rPr>
        <w:t xml:space="preserve"> </w:t>
      </w:r>
      <w:r w:rsidR="00C471C1" w:rsidRPr="00A46CBD">
        <w:rPr>
          <w:rFonts w:ascii="Century Gothic" w:hAnsi="Century Gothic"/>
          <w:b/>
          <w:bCs/>
          <w:sz w:val="24"/>
          <w:szCs w:val="24"/>
        </w:rPr>
        <w:t>UNIDAD ADMINISTRATIVA ESPECIAL DE SERVICIOS PÚBLICOS (UAESP); CENTRO DE GERENCIAMIENTO DE RESIDUOS DOÑA JUANA S.A. ESP (CGR); CONSORCIO VIAL RELLENO SANITARIO</w:t>
      </w:r>
      <w:r w:rsidR="00C471C1" w:rsidRPr="00A46CBD">
        <w:rPr>
          <w:rFonts w:ascii="Century Gothic" w:hAnsi="Century Gothic"/>
          <w:b/>
          <w:bCs/>
          <w:sz w:val="24"/>
          <w:szCs w:val="24"/>
        </w:rPr>
        <w:t>,</w:t>
      </w:r>
      <w:r w:rsidRPr="00A46CBD">
        <w:rPr>
          <w:rFonts w:ascii="Century Gothic" w:hAnsi="Century Gothic"/>
          <w:b/>
          <w:bCs/>
          <w:sz w:val="24"/>
          <w:szCs w:val="24"/>
        </w:rPr>
        <w:t xml:space="preserve"> POR FALTA DE PRUEBAS QUE ACREDITEN EL CONTRATO DE TRABAJO. </w:t>
      </w:r>
    </w:p>
    <w:p w14:paraId="6DFC31B6" w14:textId="77777777" w:rsidR="000820F1" w:rsidRPr="00A46CBD" w:rsidRDefault="000820F1" w:rsidP="00A46CBD">
      <w:pPr>
        <w:spacing w:line="276" w:lineRule="auto"/>
        <w:jc w:val="both"/>
        <w:rPr>
          <w:rFonts w:ascii="Century Gothic" w:hAnsi="Century Gothic"/>
          <w:lang w:val="es-ES"/>
        </w:rPr>
      </w:pPr>
    </w:p>
    <w:p w14:paraId="7F0C0F58" w14:textId="1E9EBA10" w:rsidR="000820F1" w:rsidRPr="00A46CBD" w:rsidRDefault="000820F1" w:rsidP="00A46CBD">
      <w:pPr>
        <w:spacing w:line="276" w:lineRule="auto"/>
        <w:jc w:val="both"/>
        <w:rPr>
          <w:rFonts w:ascii="Century Gothic" w:hAnsi="Century Gothic"/>
          <w:lang w:val="es-ES"/>
        </w:rPr>
      </w:pPr>
      <w:r w:rsidRPr="00A46CBD">
        <w:rPr>
          <w:rFonts w:ascii="Century Gothic" w:hAnsi="Century Gothic"/>
          <w:lang w:val="es-ES"/>
        </w:rPr>
        <w:t xml:space="preserve">El artículo 24 del código sustantivo y del trabajo define lo que entiende como </w:t>
      </w:r>
      <w:r w:rsidR="00532BD4" w:rsidRPr="00A46CBD">
        <w:rPr>
          <w:rFonts w:ascii="Century Gothic" w:hAnsi="Century Gothic"/>
          <w:lang w:val="es-ES"/>
        </w:rPr>
        <w:t>vínculo</w:t>
      </w:r>
      <w:r w:rsidRPr="00A46CBD">
        <w:rPr>
          <w:rFonts w:ascii="Century Gothic" w:hAnsi="Century Gothic"/>
          <w:lang w:val="es-ES"/>
        </w:rPr>
        <w:t xml:space="preserve"> laboral de la siguiente manera: </w:t>
      </w:r>
    </w:p>
    <w:p w14:paraId="0CB5A978" w14:textId="77777777" w:rsidR="000820F1" w:rsidRPr="00A46CBD" w:rsidRDefault="000820F1" w:rsidP="00A46CBD">
      <w:pPr>
        <w:spacing w:line="276" w:lineRule="auto"/>
        <w:jc w:val="both"/>
        <w:rPr>
          <w:rFonts w:ascii="Century Gothic" w:hAnsi="Century Gothic"/>
          <w:lang w:val="es-ES"/>
        </w:rPr>
      </w:pPr>
    </w:p>
    <w:p w14:paraId="303315DE" w14:textId="77777777" w:rsidR="000820F1" w:rsidRPr="00A46CBD" w:rsidRDefault="000820F1" w:rsidP="00A46CBD">
      <w:pPr>
        <w:spacing w:line="276" w:lineRule="auto"/>
        <w:jc w:val="both"/>
        <w:rPr>
          <w:rFonts w:ascii="Century Gothic" w:hAnsi="Century Gothic"/>
          <w:lang w:val="es-ES"/>
        </w:rPr>
      </w:pPr>
    </w:p>
    <w:p w14:paraId="32DAC51C" w14:textId="77777777" w:rsidR="000820F1" w:rsidRPr="00A46CBD" w:rsidRDefault="000820F1" w:rsidP="00A46CBD">
      <w:pPr>
        <w:pStyle w:val="NormalWeb"/>
        <w:jc w:val="both"/>
        <w:rPr>
          <w:rFonts w:ascii="Century Gothic" w:eastAsia="Times New Roman" w:hAnsi="Century Gothic" w:cs="Open Sans"/>
          <w:i/>
          <w:iCs/>
          <w:lang w:eastAsia="es-CO"/>
        </w:rPr>
      </w:pPr>
      <w:r w:rsidRPr="00A46CBD">
        <w:rPr>
          <w:rFonts w:ascii="Century Gothic" w:hAnsi="Century Gothic"/>
          <w:i/>
          <w:iCs/>
          <w:lang w:val="es-ES"/>
        </w:rPr>
        <w:t>“</w:t>
      </w:r>
      <w:bookmarkStart w:id="7" w:name="22"/>
      <w:r w:rsidRPr="00A46CBD">
        <w:rPr>
          <w:rFonts w:ascii="Century Gothic" w:hAnsi="Century Gothic"/>
          <w:i/>
          <w:iCs/>
          <w:lang w:val="es-ES"/>
        </w:rPr>
        <w:t>A</w:t>
      </w:r>
      <w:r w:rsidRPr="00A46CBD">
        <w:rPr>
          <w:rFonts w:ascii="Century Gothic" w:eastAsia="Times New Roman" w:hAnsi="Century Gothic" w:cs="Open Sans"/>
          <w:i/>
          <w:iCs/>
          <w:lang w:eastAsia="es-CO"/>
        </w:rPr>
        <w:t>RTICULO 22. DEFINICION</w:t>
      </w:r>
      <w:r w:rsidRPr="00A46CBD">
        <w:rPr>
          <w:rFonts w:ascii="Century Gothic" w:eastAsia="Times New Roman" w:hAnsi="Century Gothic" w:cs="Open Sans"/>
          <w:b/>
          <w:bCs/>
          <w:i/>
          <w:iCs/>
          <w:lang w:eastAsia="es-CO"/>
        </w:rPr>
        <w:t>.</w:t>
      </w:r>
      <w:bookmarkEnd w:id="7"/>
    </w:p>
    <w:p w14:paraId="0DC88663" w14:textId="77777777" w:rsidR="000820F1" w:rsidRPr="00A46CBD" w:rsidRDefault="000820F1" w:rsidP="00A46CBD">
      <w:pPr>
        <w:spacing w:before="100" w:beforeAutospacing="1" w:after="100" w:afterAutospacing="1" w:line="276" w:lineRule="auto"/>
        <w:jc w:val="both"/>
        <w:rPr>
          <w:rFonts w:ascii="Century Gothic" w:eastAsia="Times New Roman" w:hAnsi="Century Gothic" w:cs="Open Sans"/>
          <w:i/>
          <w:iCs/>
          <w:lang w:eastAsia="es-CO"/>
        </w:rPr>
      </w:pPr>
      <w:r w:rsidRPr="00A46CBD">
        <w:rPr>
          <w:rFonts w:ascii="Century Gothic" w:eastAsia="Times New Roman" w:hAnsi="Century Gothic" w:cs="Open Sans"/>
          <w:i/>
          <w:iCs/>
          <w:lang w:eastAsia="es-CO"/>
        </w:rPr>
        <w:t>Contrato de trabajo es aquel por el cual una persona natural se obliga a prestar un servicio personal a otra persona, natural o jurídica, </w:t>
      </w:r>
      <w:r w:rsidRPr="00A46CBD">
        <w:rPr>
          <w:rFonts w:ascii="Century Gothic" w:eastAsia="Times New Roman" w:hAnsi="Century Gothic" w:cs="Open Sans"/>
          <w:i/>
          <w:iCs/>
          <w:u w:val="single"/>
          <w:lang w:eastAsia="es-CO"/>
        </w:rPr>
        <w:t>bajo la continuada dependencia o subordinación de la segunda y</w:t>
      </w:r>
      <w:r w:rsidRPr="00A46CBD">
        <w:rPr>
          <w:rFonts w:ascii="Century Gothic" w:eastAsia="Times New Roman" w:hAnsi="Century Gothic" w:cs="Open Sans"/>
          <w:i/>
          <w:iCs/>
          <w:lang w:eastAsia="es-CO"/>
        </w:rPr>
        <w:t> mediante remuneración.”</w:t>
      </w:r>
    </w:p>
    <w:p w14:paraId="60D834D1" w14:textId="77777777" w:rsidR="000820F1" w:rsidRPr="00A46CBD" w:rsidRDefault="000820F1" w:rsidP="00A46CBD">
      <w:pPr>
        <w:spacing w:before="100" w:beforeAutospacing="1" w:after="100" w:afterAutospacing="1" w:line="276" w:lineRule="auto"/>
        <w:jc w:val="both"/>
        <w:rPr>
          <w:rFonts w:ascii="Century Gothic" w:eastAsia="Times New Roman" w:hAnsi="Century Gothic" w:cs="Open Sans"/>
          <w:i/>
          <w:iCs/>
          <w:lang w:eastAsia="es-CO"/>
        </w:rPr>
      </w:pPr>
    </w:p>
    <w:p w14:paraId="616F203F" w14:textId="77777777" w:rsidR="000820F1" w:rsidRPr="00A46CBD" w:rsidRDefault="000820F1" w:rsidP="00A46CBD">
      <w:pPr>
        <w:spacing w:line="276" w:lineRule="auto"/>
        <w:jc w:val="both"/>
        <w:rPr>
          <w:rFonts w:ascii="Century Gothic" w:hAnsi="Century Gothic"/>
          <w:lang w:val="es-ES"/>
        </w:rPr>
      </w:pPr>
      <w:r w:rsidRPr="00A46CBD">
        <w:rPr>
          <w:rFonts w:ascii="Century Gothic" w:hAnsi="Century Gothic"/>
          <w:lang w:val="es-ES"/>
        </w:rPr>
        <w:t xml:space="preserve">Por su parte, el artículo 23 relaciona cuales son elementos esenciales de la relación laboral, de la siguiente manera: </w:t>
      </w:r>
    </w:p>
    <w:p w14:paraId="7F35076B" w14:textId="77777777" w:rsidR="000820F1" w:rsidRPr="00A46CBD" w:rsidRDefault="000820F1" w:rsidP="00A46CBD">
      <w:pPr>
        <w:spacing w:line="276" w:lineRule="auto"/>
        <w:jc w:val="both"/>
        <w:rPr>
          <w:rFonts w:ascii="Century Gothic" w:hAnsi="Century Gothic"/>
          <w:lang w:val="es-ES"/>
        </w:rPr>
      </w:pPr>
    </w:p>
    <w:p w14:paraId="306AA1B6" w14:textId="77777777" w:rsidR="000820F1" w:rsidRPr="00A46CBD" w:rsidRDefault="000820F1" w:rsidP="00A46CBD">
      <w:pPr>
        <w:spacing w:line="276" w:lineRule="auto"/>
        <w:jc w:val="both"/>
        <w:rPr>
          <w:rFonts w:ascii="Century Gothic" w:hAnsi="Century Gothic"/>
          <w:i/>
          <w:iCs/>
          <w:lang w:val="es-ES"/>
        </w:rPr>
      </w:pPr>
    </w:p>
    <w:p w14:paraId="05CA971E" w14:textId="77777777" w:rsidR="000820F1" w:rsidRPr="00A46CBD" w:rsidRDefault="000820F1" w:rsidP="00A46CBD">
      <w:pPr>
        <w:pStyle w:val="NormalWeb"/>
        <w:jc w:val="both"/>
        <w:rPr>
          <w:rFonts w:ascii="Century Gothic" w:hAnsi="Century Gothic" w:cs="Open Sans"/>
          <w:i/>
          <w:iCs/>
        </w:rPr>
      </w:pPr>
      <w:bookmarkStart w:id="8" w:name="23"/>
      <w:r w:rsidRPr="00A46CBD">
        <w:rPr>
          <w:rFonts w:ascii="Century Gothic" w:hAnsi="Century Gothic" w:cs="Open Sans"/>
          <w:b/>
          <w:bCs/>
          <w:i/>
          <w:iCs/>
        </w:rPr>
        <w:t>ARTICULO 23. ELEMENTOS ESENCIALES.</w:t>
      </w:r>
      <w:bookmarkEnd w:id="8"/>
      <w:r w:rsidRPr="00A46CBD">
        <w:rPr>
          <w:rFonts w:ascii="Century Gothic" w:hAnsi="Century Gothic" w:cs="Open Sans"/>
          <w:i/>
          <w:iCs/>
        </w:rPr>
        <w:t> &lt;Artículo subrogado por el artículo 1o. de la Ley 50 de 1990. El nuevo texto es el siguiente:&gt;</w:t>
      </w:r>
    </w:p>
    <w:p w14:paraId="4813FEC3" w14:textId="77777777" w:rsidR="000820F1" w:rsidRPr="00A46CBD" w:rsidRDefault="000820F1" w:rsidP="00A46CBD">
      <w:pPr>
        <w:pStyle w:val="NormalWeb"/>
        <w:jc w:val="both"/>
        <w:rPr>
          <w:rFonts w:ascii="Century Gothic" w:hAnsi="Century Gothic" w:cs="Open Sans"/>
          <w:i/>
          <w:iCs/>
        </w:rPr>
      </w:pPr>
      <w:r w:rsidRPr="00A46CBD">
        <w:rPr>
          <w:rFonts w:ascii="Century Gothic" w:hAnsi="Century Gothic" w:cs="Open Sans"/>
          <w:i/>
          <w:iCs/>
        </w:rPr>
        <w:t>1. Para que haya contrato de trabajo se requiere que concurran estos </w:t>
      </w:r>
      <w:r w:rsidRPr="00A46CBD">
        <w:rPr>
          <w:rFonts w:ascii="Century Gothic" w:hAnsi="Century Gothic" w:cs="Open Sans"/>
          <w:i/>
          <w:iCs/>
          <w:u w:val="single"/>
        </w:rPr>
        <w:t>tres </w:t>
      </w:r>
      <w:r w:rsidRPr="00A46CBD">
        <w:rPr>
          <w:rFonts w:ascii="Century Gothic" w:hAnsi="Century Gothic" w:cs="Open Sans"/>
          <w:i/>
          <w:iCs/>
        </w:rPr>
        <w:t>elementos esenciales:</w:t>
      </w:r>
    </w:p>
    <w:p w14:paraId="422166C4" w14:textId="77777777" w:rsidR="000820F1" w:rsidRPr="00A46CBD" w:rsidRDefault="000820F1" w:rsidP="00A46CBD">
      <w:pPr>
        <w:pStyle w:val="NormalWeb"/>
        <w:jc w:val="both"/>
        <w:rPr>
          <w:rFonts w:ascii="Century Gothic" w:hAnsi="Century Gothic" w:cs="Open Sans"/>
          <w:i/>
          <w:iCs/>
        </w:rPr>
      </w:pPr>
      <w:r w:rsidRPr="00A46CBD">
        <w:rPr>
          <w:rFonts w:ascii="Century Gothic" w:hAnsi="Century Gothic" w:cs="Open Sans"/>
          <w:i/>
          <w:iCs/>
        </w:rPr>
        <w:t>a. La actividad personal del trabajador, es decir, realizada por sí mismo;</w:t>
      </w:r>
    </w:p>
    <w:p w14:paraId="16704493" w14:textId="77777777" w:rsidR="000820F1" w:rsidRPr="00A46CBD" w:rsidRDefault="000820F1" w:rsidP="00A46CBD">
      <w:pPr>
        <w:pStyle w:val="NormalWeb"/>
        <w:jc w:val="both"/>
        <w:rPr>
          <w:rFonts w:ascii="Century Gothic" w:hAnsi="Century Gothic" w:cs="Open Sans"/>
          <w:i/>
          <w:iCs/>
        </w:rPr>
      </w:pPr>
      <w:r w:rsidRPr="00A46CBD">
        <w:rPr>
          <w:rFonts w:ascii="Century Gothic" w:hAnsi="Century Gothic" w:cs="Open Sans"/>
          <w:i/>
          <w:iCs/>
        </w:rPr>
        <w:t>b. La continuada subordinación o dependencia del trabajador respecto del empleador, que faculta a éste para exigirle el cumplimiento de órdenes, en cualquier momento, en cuanto al modo, tiempo o cantidad de trabajo, e imponerle reglamentos, la cual debe mantenerse por todo el tiempo de duración del contrato. Todo ello sin que afecte el honor, la dignidad y los derechos </w:t>
      </w:r>
      <w:r w:rsidRPr="00A46CBD">
        <w:rPr>
          <w:rFonts w:ascii="Century Gothic" w:hAnsi="Century Gothic" w:cs="Open Sans"/>
          <w:i/>
          <w:iCs/>
          <w:u w:val="single"/>
        </w:rPr>
        <w:t>mínimos</w:t>
      </w:r>
      <w:r w:rsidRPr="00A46CBD">
        <w:rPr>
          <w:rFonts w:ascii="Century Gothic" w:hAnsi="Century Gothic" w:cs="Open Sans"/>
          <w:i/>
          <w:iCs/>
        </w:rPr>
        <w:t> del trabajador en concordancia con los tratados o convenios internacionales que sobre derechos humanos relativos a la materia obliguen al país; y</w:t>
      </w:r>
    </w:p>
    <w:p w14:paraId="6C0366EF" w14:textId="77777777" w:rsidR="000820F1" w:rsidRPr="00A46CBD" w:rsidRDefault="000820F1" w:rsidP="00A46CBD">
      <w:pPr>
        <w:pStyle w:val="NormalWeb"/>
        <w:jc w:val="both"/>
        <w:rPr>
          <w:rFonts w:ascii="Century Gothic" w:hAnsi="Century Gothic" w:cs="Open Sans"/>
          <w:i/>
          <w:iCs/>
        </w:rPr>
      </w:pPr>
      <w:r w:rsidRPr="00A46CBD">
        <w:rPr>
          <w:rFonts w:ascii="Century Gothic" w:hAnsi="Century Gothic" w:cs="Open Sans"/>
          <w:i/>
          <w:iCs/>
        </w:rPr>
        <w:t>c. Un salario como retribución del servicio.</w:t>
      </w:r>
    </w:p>
    <w:p w14:paraId="5990CD1E" w14:textId="77777777" w:rsidR="000820F1" w:rsidRPr="00A46CBD" w:rsidRDefault="000820F1" w:rsidP="00A46CBD">
      <w:pPr>
        <w:pStyle w:val="NormalWeb"/>
        <w:jc w:val="both"/>
        <w:rPr>
          <w:rFonts w:ascii="Century Gothic" w:hAnsi="Century Gothic" w:cs="Open Sans"/>
          <w:i/>
          <w:iCs/>
        </w:rPr>
      </w:pPr>
      <w:r w:rsidRPr="00A46CBD">
        <w:rPr>
          <w:rFonts w:ascii="Century Gothic" w:hAnsi="Century Gothic" w:cs="Open Sans"/>
          <w:i/>
          <w:iCs/>
        </w:rPr>
        <w:t>2. Una vez reunidos los </w:t>
      </w:r>
      <w:r w:rsidRPr="00A46CBD">
        <w:rPr>
          <w:rFonts w:ascii="Century Gothic" w:hAnsi="Century Gothic" w:cs="Open Sans"/>
          <w:i/>
          <w:iCs/>
          <w:u w:val="single"/>
        </w:rPr>
        <w:t>tres</w:t>
      </w:r>
      <w:r w:rsidRPr="00A46CBD">
        <w:rPr>
          <w:rFonts w:ascii="Century Gothic" w:hAnsi="Century Gothic" w:cs="Open Sans"/>
          <w:i/>
          <w:iCs/>
        </w:rPr>
        <w:t> elementos de que trata este artículo, se entiende que existe contrato de trabajo y no deja de serlo por razón del nombre que se le dé ni de otras condiciones o modalidades que se le agreguen.</w:t>
      </w:r>
    </w:p>
    <w:p w14:paraId="2319E020" w14:textId="77777777" w:rsidR="000820F1" w:rsidRPr="00A46CBD" w:rsidRDefault="000820F1" w:rsidP="00A46CBD">
      <w:pPr>
        <w:spacing w:line="276" w:lineRule="auto"/>
        <w:jc w:val="both"/>
        <w:rPr>
          <w:rFonts w:ascii="Century Gothic" w:hAnsi="Century Gothic"/>
          <w:lang w:val="es-ES"/>
        </w:rPr>
      </w:pPr>
    </w:p>
    <w:p w14:paraId="32B7F881" w14:textId="444228E7" w:rsidR="000820F1" w:rsidRPr="00A46CBD" w:rsidRDefault="000820F1" w:rsidP="00A46CBD">
      <w:pPr>
        <w:spacing w:line="276" w:lineRule="auto"/>
        <w:jc w:val="both"/>
        <w:rPr>
          <w:rFonts w:ascii="Century Gothic" w:hAnsi="Century Gothic"/>
          <w:lang w:val="es-ES"/>
        </w:rPr>
      </w:pPr>
      <w:r w:rsidRPr="00A46CBD">
        <w:rPr>
          <w:rFonts w:ascii="Century Gothic" w:hAnsi="Century Gothic"/>
          <w:lang w:val="es-ES"/>
        </w:rPr>
        <w:t xml:space="preserve">Ahora, al observar las pruebas aportadas al proceso vemos que </w:t>
      </w:r>
      <w:r w:rsidR="00532BD4" w:rsidRPr="00A46CBD">
        <w:rPr>
          <w:rFonts w:ascii="Century Gothic" w:hAnsi="Century Gothic"/>
          <w:lang w:val="es-ES"/>
        </w:rPr>
        <w:t>los demandante</w:t>
      </w:r>
      <w:r w:rsidR="002748F2" w:rsidRPr="00A46CBD">
        <w:rPr>
          <w:rFonts w:ascii="Century Gothic" w:hAnsi="Century Gothic"/>
          <w:lang w:val="es-ES"/>
        </w:rPr>
        <w:t>s</w:t>
      </w:r>
      <w:r w:rsidR="00532BD4" w:rsidRPr="00A46CBD">
        <w:rPr>
          <w:rFonts w:ascii="Century Gothic" w:hAnsi="Century Gothic"/>
          <w:lang w:val="es-ES"/>
        </w:rPr>
        <w:t xml:space="preserve">, </w:t>
      </w:r>
      <w:r w:rsidRPr="00A46CBD">
        <w:rPr>
          <w:rFonts w:ascii="Century Gothic" w:hAnsi="Century Gothic"/>
          <w:lang w:val="es-ES"/>
        </w:rPr>
        <w:t xml:space="preserve">ni con los hechos de la demanda, ni con las pruebas </w:t>
      </w:r>
      <w:r w:rsidRPr="00A46CBD">
        <w:rPr>
          <w:rFonts w:ascii="Century Gothic" w:hAnsi="Century Gothic"/>
          <w:lang w:val="es-ES"/>
        </w:rPr>
        <w:lastRenderedPageBreak/>
        <w:t xml:space="preserve">aportadas logra demostrar la existencia de una relación laboral entre </w:t>
      </w:r>
      <w:r w:rsidR="00004EFF" w:rsidRPr="00A46CBD">
        <w:rPr>
          <w:rFonts w:ascii="Century Gothic" w:hAnsi="Century Gothic"/>
          <w:lang w:val="es-ES"/>
        </w:rPr>
        <w:t>el fallecido</w:t>
      </w:r>
      <w:r w:rsidRPr="00A46CBD">
        <w:rPr>
          <w:rFonts w:ascii="Century Gothic" w:hAnsi="Century Gothic"/>
          <w:lang w:val="es-ES"/>
        </w:rPr>
        <w:t xml:space="preserve"> y </w:t>
      </w:r>
      <w:r w:rsidR="00004EFF" w:rsidRPr="00A46CBD">
        <w:rPr>
          <w:rFonts w:ascii="Century Gothic" w:hAnsi="Century Gothic"/>
          <w:color w:val="000000" w:themeColor="text1"/>
        </w:rPr>
        <w:t>GEOTRANSPORTES SAS</w:t>
      </w:r>
      <w:r w:rsidR="002748F2" w:rsidRPr="00A46CBD">
        <w:rPr>
          <w:rFonts w:ascii="Century Gothic" w:hAnsi="Century Gothic"/>
          <w:color w:val="000000" w:themeColor="text1"/>
        </w:rPr>
        <w:t xml:space="preserve">, la </w:t>
      </w:r>
      <w:r w:rsidR="00004EFF" w:rsidRPr="00A46CBD">
        <w:rPr>
          <w:rFonts w:ascii="Century Gothic" w:hAnsi="Century Gothic"/>
        </w:rPr>
        <w:t>UNIDAD ADMINISTRATIVA ESPECIAL DE SERVICIOS PÚBLICOS (UAESP); CENTRO DE GERENCIAMIENTO DE RESIDUOS DOÑA JUANA S.A. ESP (CGR); CONSORCIO VIAL RELLENO SANITARIO</w:t>
      </w:r>
      <w:r w:rsidRPr="00A46CBD">
        <w:rPr>
          <w:rFonts w:ascii="Century Gothic" w:hAnsi="Century Gothic"/>
          <w:lang w:val="es-ES"/>
        </w:rPr>
        <w:t xml:space="preserve">, por lo cual dentro de este </w:t>
      </w:r>
      <w:r w:rsidR="00004EFF" w:rsidRPr="00A46CBD">
        <w:rPr>
          <w:rFonts w:ascii="Century Gothic" w:hAnsi="Century Gothic"/>
          <w:lang w:val="es-ES"/>
        </w:rPr>
        <w:t xml:space="preserve">nuestro asegurado un nuestro llamante son los llamados a responder por lo reclamado con esta </w:t>
      </w:r>
      <w:r w:rsidRPr="00A46CBD">
        <w:rPr>
          <w:rFonts w:ascii="Century Gothic" w:hAnsi="Century Gothic"/>
          <w:lang w:val="es-ES"/>
        </w:rPr>
        <w:t xml:space="preserve"> </w:t>
      </w:r>
      <w:r w:rsidR="005B53CE" w:rsidRPr="00A46CBD">
        <w:rPr>
          <w:rFonts w:ascii="Century Gothic" w:hAnsi="Century Gothic"/>
          <w:lang w:val="es-ES"/>
        </w:rPr>
        <w:t xml:space="preserve">demanda, y consecuentemente mi representad tampoco podrá ser condenada por estos hechos. </w:t>
      </w:r>
    </w:p>
    <w:p w14:paraId="6A013326" w14:textId="77777777" w:rsidR="001167B7" w:rsidRPr="00A46CBD" w:rsidRDefault="001167B7" w:rsidP="00A46CBD">
      <w:pPr>
        <w:spacing w:line="276" w:lineRule="auto"/>
        <w:contextualSpacing/>
        <w:jc w:val="both"/>
        <w:rPr>
          <w:rFonts w:ascii="Century Gothic" w:hAnsi="Century Gothic"/>
          <w:lang w:val="es-ES"/>
        </w:rPr>
      </w:pPr>
    </w:p>
    <w:p w14:paraId="02F0E78E" w14:textId="77777777" w:rsidR="002748F2" w:rsidRPr="00A46CBD" w:rsidRDefault="002748F2" w:rsidP="00A46CBD">
      <w:pPr>
        <w:spacing w:line="276" w:lineRule="auto"/>
        <w:contextualSpacing/>
        <w:jc w:val="both"/>
        <w:rPr>
          <w:rFonts w:ascii="Century Gothic" w:hAnsi="Century Gothic"/>
        </w:rPr>
      </w:pPr>
    </w:p>
    <w:p w14:paraId="75DB2F30" w14:textId="53675CEF" w:rsidR="00AE66BF" w:rsidRPr="00A46CBD" w:rsidRDefault="00B1232B" w:rsidP="007F7A5A">
      <w:pPr>
        <w:pStyle w:val="Prrafodelista"/>
        <w:numPr>
          <w:ilvl w:val="1"/>
          <w:numId w:val="27"/>
        </w:numPr>
        <w:spacing w:line="240" w:lineRule="auto"/>
        <w:jc w:val="both"/>
        <w:rPr>
          <w:rFonts w:ascii="Century Gothic" w:hAnsi="Century Gothic"/>
          <w:b/>
          <w:bCs/>
          <w:sz w:val="24"/>
          <w:szCs w:val="24"/>
        </w:rPr>
      </w:pPr>
      <w:r w:rsidRPr="00A46CBD">
        <w:rPr>
          <w:rFonts w:ascii="Century Gothic" w:hAnsi="Century Gothic"/>
          <w:b/>
          <w:bCs/>
          <w:sz w:val="24"/>
          <w:szCs w:val="24"/>
        </w:rPr>
        <w:t>FALTA DE ACREDITACIÓN</w:t>
      </w:r>
      <w:r w:rsidRPr="00A46CBD">
        <w:rPr>
          <w:rFonts w:ascii="Century Gothic" w:hAnsi="Century Gothic"/>
          <w:b/>
          <w:bCs/>
          <w:sz w:val="24"/>
          <w:szCs w:val="24"/>
        </w:rPr>
        <w:t xml:space="preserve"> DE </w:t>
      </w:r>
      <w:r w:rsidR="007970FA" w:rsidRPr="00A46CBD">
        <w:rPr>
          <w:rFonts w:ascii="Century Gothic" w:hAnsi="Century Gothic"/>
          <w:b/>
          <w:bCs/>
          <w:sz w:val="24"/>
          <w:szCs w:val="24"/>
        </w:rPr>
        <w:t xml:space="preserve">CULPA </w:t>
      </w:r>
      <w:r w:rsidR="0086076E" w:rsidRPr="00A46CBD">
        <w:rPr>
          <w:rFonts w:ascii="Century Gothic" w:hAnsi="Century Gothic"/>
          <w:b/>
          <w:bCs/>
          <w:sz w:val="24"/>
          <w:szCs w:val="24"/>
        </w:rPr>
        <w:t xml:space="preserve">PATRONAL EN CABEZA DE </w:t>
      </w:r>
      <w:r w:rsidR="00AE66BF" w:rsidRPr="00A46CBD">
        <w:rPr>
          <w:rFonts w:ascii="Century Gothic" w:hAnsi="Century Gothic"/>
          <w:b/>
          <w:bCs/>
          <w:sz w:val="24"/>
          <w:szCs w:val="24"/>
        </w:rPr>
        <w:t>GEOTRANSPORTES</w:t>
      </w:r>
      <w:r w:rsidR="00AE66BF" w:rsidRPr="00A46CBD">
        <w:rPr>
          <w:rFonts w:ascii="Century Gothic" w:hAnsi="Century Gothic"/>
          <w:b/>
          <w:bCs/>
          <w:color w:val="000000" w:themeColor="text1"/>
          <w:sz w:val="24"/>
          <w:szCs w:val="24"/>
        </w:rPr>
        <w:t xml:space="preserve"> SA</w:t>
      </w:r>
      <w:r w:rsidR="002748F2" w:rsidRPr="00A46CBD">
        <w:rPr>
          <w:rFonts w:ascii="Century Gothic" w:hAnsi="Century Gothic"/>
          <w:b/>
          <w:bCs/>
          <w:color w:val="000000" w:themeColor="text1"/>
          <w:sz w:val="24"/>
          <w:szCs w:val="24"/>
        </w:rPr>
        <w:t>S, LA</w:t>
      </w:r>
      <w:r w:rsidR="00AE66BF" w:rsidRPr="00A46CBD">
        <w:rPr>
          <w:rFonts w:ascii="Century Gothic" w:hAnsi="Century Gothic"/>
          <w:b/>
          <w:bCs/>
          <w:color w:val="000000" w:themeColor="text1"/>
          <w:sz w:val="24"/>
          <w:szCs w:val="24"/>
        </w:rPr>
        <w:t xml:space="preserve"> </w:t>
      </w:r>
      <w:r w:rsidR="00AE66BF" w:rsidRPr="00A46CBD">
        <w:rPr>
          <w:rFonts w:ascii="Century Gothic" w:hAnsi="Century Gothic"/>
          <w:b/>
          <w:bCs/>
          <w:sz w:val="24"/>
          <w:szCs w:val="24"/>
        </w:rPr>
        <w:t>UNIDAD ADMINISTRATIVA ESPECIAL DE SERVICIOS PÚBLICOS (UAESP); CENTRO DE GERENCIAMIENTO DE RESIDUOS DOÑA JUANA S.A. ESP (CGR); CONSORCIO VIAL RELLENO SANITARIO</w:t>
      </w:r>
      <w:r w:rsidR="00AE66BF" w:rsidRPr="00A46CBD">
        <w:rPr>
          <w:rFonts w:ascii="Century Gothic" w:hAnsi="Century Gothic"/>
          <w:b/>
          <w:bCs/>
          <w:sz w:val="24"/>
          <w:szCs w:val="24"/>
        </w:rPr>
        <w:t xml:space="preserve"> CONFORME LO ESTABLECE EL ARTIUCLO 216 DEL C.S.T. </w:t>
      </w:r>
    </w:p>
    <w:p w14:paraId="4A834662" w14:textId="77777777" w:rsidR="00AE66BF" w:rsidRPr="00A46CBD" w:rsidRDefault="00AE66BF" w:rsidP="00A46CBD">
      <w:pPr>
        <w:spacing w:line="276" w:lineRule="auto"/>
        <w:jc w:val="both"/>
        <w:rPr>
          <w:rFonts w:ascii="Century Gothic" w:hAnsi="Century Gothic"/>
        </w:rPr>
      </w:pPr>
    </w:p>
    <w:p w14:paraId="02B68C61" w14:textId="6FC3221A" w:rsidR="00AE66BF" w:rsidRPr="00A46CBD" w:rsidRDefault="007970FA" w:rsidP="00A46CBD">
      <w:pPr>
        <w:spacing w:line="276" w:lineRule="auto"/>
        <w:jc w:val="both"/>
        <w:rPr>
          <w:rFonts w:ascii="Century Gothic" w:hAnsi="Century Gothic"/>
        </w:rPr>
      </w:pPr>
      <w:r w:rsidRPr="00A46CBD">
        <w:rPr>
          <w:rFonts w:ascii="Century Gothic" w:hAnsi="Century Gothic"/>
        </w:rPr>
        <w:t xml:space="preserve">El articulo 216 del C.S.T, establece lo siguiente: </w:t>
      </w:r>
    </w:p>
    <w:p w14:paraId="748D45AD" w14:textId="77777777" w:rsidR="007970FA" w:rsidRPr="00A46CBD" w:rsidRDefault="007970FA" w:rsidP="00A46CBD">
      <w:pPr>
        <w:spacing w:line="276" w:lineRule="auto"/>
        <w:jc w:val="both"/>
        <w:rPr>
          <w:rFonts w:ascii="Century Gothic" w:hAnsi="Century Gothic"/>
        </w:rPr>
      </w:pPr>
    </w:p>
    <w:p w14:paraId="1745C894" w14:textId="33937DD2" w:rsidR="007970FA" w:rsidRPr="00A46CBD" w:rsidRDefault="00B30548" w:rsidP="00A46CBD">
      <w:pPr>
        <w:spacing w:line="276" w:lineRule="auto"/>
        <w:jc w:val="both"/>
        <w:rPr>
          <w:rFonts w:ascii="Century Gothic" w:hAnsi="Century Gothic" w:cs="Open Sans"/>
          <w:i/>
          <w:iCs/>
        </w:rPr>
      </w:pPr>
      <w:bookmarkStart w:id="9" w:name="216"/>
      <w:r w:rsidRPr="00A46CBD">
        <w:rPr>
          <w:rFonts w:ascii="Century Gothic" w:hAnsi="Century Gothic" w:cs="Open Sans"/>
          <w:b/>
          <w:bCs/>
          <w:i/>
          <w:iCs/>
        </w:rPr>
        <w:t>ARTICULO 216. CULPA DEL EMPLEADOR.</w:t>
      </w:r>
      <w:bookmarkEnd w:id="9"/>
      <w:r w:rsidRPr="00A46CBD">
        <w:rPr>
          <w:rFonts w:ascii="Century Gothic" w:hAnsi="Century Gothic" w:cs="Open Sans"/>
          <w:i/>
          <w:iCs/>
        </w:rPr>
        <w:t xml:space="preserve"> Cuando exista culpa suficiente comprobada del {empleador} en la ocurrencia del accidente de trabajo o de la enfermedad profesional, está obligado a la indemnización total y ordinaria por </w:t>
      </w:r>
      <w:r w:rsidR="00525F33" w:rsidRPr="00A46CBD">
        <w:rPr>
          <w:rFonts w:ascii="Century Gothic" w:hAnsi="Century Gothic" w:cs="Open Sans"/>
          <w:i/>
          <w:iCs/>
        </w:rPr>
        <w:t>perjuicios,</w:t>
      </w:r>
      <w:r w:rsidRPr="00A46CBD">
        <w:rPr>
          <w:rFonts w:ascii="Century Gothic" w:hAnsi="Century Gothic" w:cs="Open Sans"/>
          <w:i/>
          <w:iCs/>
        </w:rPr>
        <w:t xml:space="preserve"> pero del monto de ella debe descontarse el valor de las prestaciones en dinero pagadas </w:t>
      </w:r>
      <w:proofErr w:type="gramStart"/>
      <w:r w:rsidRPr="00A46CBD">
        <w:rPr>
          <w:rFonts w:ascii="Century Gothic" w:hAnsi="Century Gothic" w:cs="Open Sans"/>
          <w:i/>
          <w:iCs/>
        </w:rPr>
        <w:t>en razón de</w:t>
      </w:r>
      <w:proofErr w:type="gramEnd"/>
      <w:r w:rsidRPr="00A46CBD">
        <w:rPr>
          <w:rFonts w:ascii="Century Gothic" w:hAnsi="Century Gothic" w:cs="Open Sans"/>
          <w:i/>
          <w:iCs/>
        </w:rPr>
        <w:t xml:space="preserve"> las normas consagradas en este Capítulo.</w:t>
      </w:r>
    </w:p>
    <w:p w14:paraId="5C4C6ECD" w14:textId="77777777" w:rsidR="00A14181" w:rsidRPr="00A46CBD" w:rsidRDefault="00A14181" w:rsidP="00A46CBD">
      <w:pPr>
        <w:spacing w:line="276" w:lineRule="auto"/>
        <w:jc w:val="both"/>
        <w:rPr>
          <w:rFonts w:ascii="Century Gothic" w:hAnsi="Century Gothic" w:cs="Open Sans"/>
          <w:i/>
          <w:iCs/>
        </w:rPr>
      </w:pPr>
    </w:p>
    <w:p w14:paraId="4FC47C44" w14:textId="54946025" w:rsidR="00A14181" w:rsidRPr="00A14181" w:rsidRDefault="00A14181" w:rsidP="00A46CBD">
      <w:pPr>
        <w:spacing w:before="100" w:beforeAutospacing="1" w:after="100" w:afterAutospacing="1" w:line="276" w:lineRule="auto"/>
        <w:jc w:val="both"/>
        <w:rPr>
          <w:rFonts w:ascii="Century Gothic" w:eastAsia="Times New Roman" w:hAnsi="Century Gothic" w:cs="Segoe UI"/>
          <w:lang w:val="es-CO" w:eastAsia="es-CO"/>
        </w:rPr>
      </w:pPr>
      <w:r w:rsidRPr="00A46CBD">
        <w:rPr>
          <w:rFonts w:ascii="Century Gothic" w:eastAsia="Times New Roman" w:hAnsi="Century Gothic" w:cs="Segoe UI"/>
          <w:lang w:val="es-CO" w:eastAsia="es-CO"/>
        </w:rPr>
        <w:t xml:space="preserve">Ahora, </w:t>
      </w:r>
      <w:r w:rsidRPr="00A14181">
        <w:rPr>
          <w:rFonts w:ascii="Century Gothic" w:eastAsia="Times New Roman" w:hAnsi="Century Gothic" w:cs="Segoe UI"/>
          <w:lang w:val="es-CO" w:eastAsia="es-CO"/>
        </w:rPr>
        <w:t>para la procedencia de la indemnización plena de perjuicios por culpa imputable al empleador debe existir una relación «causa y efecto» y debe demostrarse por quien la pretende los siguientes elementos:</w:t>
      </w:r>
    </w:p>
    <w:p w14:paraId="3FE01712" w14:textId="77777777" w:rsidR="00A14181" w:rsidRPr="00A14181" w:rsidRDefault="00A14181" w:rsidP="00A46CBD">
      <w:pPr>
        <w:spacing w:before="100" w:beforeAutospacing="1" w:after="120" w:line="276" w:lineRule="auto"/>
        <w:jc w:val="both"/>
        <w:rPr>
          <w:rFonts w:ascii="Century Gothic" w:eastAsia="Times New Roman" w:hAnsi="Century Gothic" w:cs="Segoe UI"/>
          <w:lang w:val="es-CO" w:eastAsia="es-CO"/>
        </w:rPr>
      </w:pPr>
      <w:r w:rsidRPr="00A14181">
        <w:rPr>
          <w:rFonts w:ascii="Century Gothic" w:eastAsia="Times New Roman" w:hAnsi="Century Gothic" w:cs="Segoe UI"/>
          <w:lang w:val="es-CO" w:eastAsia="es-CO"/>
        </w:rPr>
        <w:t> </w:t>
      </w:r>
    </w:p>
    <w:p w14:paraId="12E1DA45" w14:textId="77777777" w:rsidR="00A14181" w:rsidRPr="00A14181" w:rsidRDefault="00A14181" w:rsidP="00A46CBD">
      <w:pPr>
        <w:spacing w:before="100" w:beforeAutospacing="1" w:after="120" w:line="276" w:lineRule="auto"/>
        <w:jc w:val="both"/>
        <w:rPr>
          <w:rFonts w:ascii="Century Gothic" w:eastAsia="Times New Roman" w:hAnsi="Century Gothic" w:cs="Segoe UI"/>
          <w:lang w:val="es-CO" w:eastAsia="es-CO"/>
        </w:rPr>
      </w:pPr>
      <w:r w:rsidRPr="00A14181">
        <w:rPr>
          <w:rFonts w:ascii="Century Gothic" w:eastAsia="Times New Roman" w:hAnsi="Century Gothic" w:cs="Segoe UI"/>
          <w:lang w:val="es-CO" w:eastAsia="es-CO"/>
        </w:rPr>
        <w:t>a) el daño generado al trabajador,</w:t>
      </w:r>
    </w:p>
    <w:p w14:paraId="7D7F3C8A" w14:textId="77777777" w:rsidR="00A14181" w:rsidRPr="00A14181" w:rsidRDefault="00A14181" w:rsidP="00A46CBD">
      <w:pPr>
        <w:spacing w:before="100" w:beforeAutospacing="1" w:after="120" w:line="276" w:lineRule="auto"/>
        <w:jc w:val="both"/>
        <w:rPr>
          <w:rFonts w:ascii="Century Gothic" w:eastAsia="Times New Roman" w:hAnsi="Century Gothic" w:cs="Segoe UI"/>
          <w:lang w:val="es-CO" w:eastAsia="es-CO"/>
        </w:rPr>
      </w:pPr>
      <w:r w:rsidRPr="00A14181">
        <w:rPr>
          <w:rFonts w:ascii="Century Gothic" w:eastAsia="Times New Roman" w:hAnsi="Century Gothic" w:cs="Segoe UI"/>
          <w:lang w:val="es-CO" w:eastAsia="es-CO"/>
        </w:rPr>
        <w:t>b) la ocurrencia del accidente de trabajo,</w:t>
      </w:r>
    </w:p>
    <w:p w14:paraId="1542722C" w14:textId="77777777" w:rsidR="00A14181" w:rsidRPr="00A14181" w:rsidRDefault="00A14181" w:rsidP="00A46CBD">
      <w:pPr>
        <w:spacing w:before="100" w:beforeAutospacing="1" w:after="120" w:line="276" w:lineRule="auto"/>
        <w:jc w:val="both"/>
        <w:rPr>
          <w:rFonts w:ascii="Century Gothic" w:eastAsia="Times New Roman" w:hAnsi="Century Gothic" w:cs="Segoe UI"/>
          <w:lang w:val="es-CO" w:eastAsia="es-CO"/>
        </w:rPr>
      </w:pPr>
      <w:r w:rsidRPr="00A14181">
        <w:rPr>
          <w:rFonts w:ascii="Century Gothic" w:eastAsia="Times New Roman" w:hAnsi="Century Gothic" w:cs="Segoe UI"/>
          <w:lang w:val="es-CO" w:eastAsia="es-CO"/>
        </w:rPr>
        <w:t xml:space="preserve">c) el incumplimiento del empleador </w:t>
      </w:r>
      <w:r w:rsidRPr="00A14181">
        <w:rPr>
          <w:rFonts w:ascii="Century Gothic" w:eastAsia="Times New Roman" w:hAnsi="Century Gothic" w:cs="Segoe UI"/>
          <w:b/>
          <w:bCs/>
          <w:lang w:val="es-CO" w:eastAsia="es-CO"/>
        </w:rPr>
        <w:t xml:space="preserve">(La culpa se presenta en dos casos: - Cuando el autor conoce los daños que pueden ocasionarse con un acto suyo, pero confía imprudentemente en evitarlos - Cuando el autor no prevé </w:t>
      </w:r>
      <w:r w:rsidRPr="00A14181">
        <w:rPr>
          <w:rFonts w:ascii="Century Gothic" w:eastAsia="Times New Roman" w:hAnsi="Century Gothic" w:cs="Segoe UI"/>
          <w:b/>
          <w:bCs/>
          <w:lang w:val="es-CO" w:eastAsia="es-CO"/>
        </w:rPr>
        <w:lastRenderedPageBreak/>
        <w:t>el daño que puede causarse con un acto suyo, pero pudo preverlo, dado su desarrollo mental y su conocimiento de los hechos.)</w:t>
      </w:r>
    </w:p>
    <w:p w14:paraId="3122B529" w14:textId="77777777" w:rsidR="00A14181" w:rsidRPr="00A14181" w:rsidRDefault="00A14181" w:rsidP="00A46CBD">
      <w:pPr>
        <w:spacing w:before="100" w:beforeAutospacing="1" w:after="120" w:line="276" w:lineRule="auto"/>
        <w:jc w:val="both"/>
        <w:rPr>
          <w:rFonts w:ascii="Century Gothic" w:eastAsia="Times New Roman" w:hAnsi="Century Gothic" w:cs="Segoe UI"/>
          <w:lang w:val="es-CO" w:eastAsia="es-CO"/>
        </w:rPr>
      </w:pPr>
      <w:r w:rsidRPr="00A14181">
        <w:rPr>
          <w:rFonts w:ascii="Century Gothic" w:eastAsia="Times New Roman" w:hAnsi="Century Gothic" w:cs="Segoe UI"/>
          <w:lang w:val="es-CO" w:eastAsia="es-CO"/>
        </w:rPr>
        <w:t>d) la relación causal entre este y el incumplimiento de la empresa y las circunstancias que rodearon el accidente de trabajo que generó el perjuicio."</w:t>
      </w:r>
    </w:p>
    <w:p w14:paraId="13E99090" w14:textId="3B7229D9" w:rsidR="00A14181" w:rsidRPr="00A14181" w:rsidRDefault="00A14181" w:rsidP="00A46CBD">
      <w:pPr>
        <w:spacing w:before="100" w:beforeAutospacing="1" w:after="120" w:line="276" w:lineRule="auto"/>
        <w:jc w:val="both"/>
        <w:rPr>
          <w:rFonts w:ascii="Century Gothic" w:eastAsia="Times New Roman" w:hAnsi="Century Gothic" w:cs="Segoe UI"/>
          <w:lang w:val="es-CO" w:eastAsia="es-CO"/>
        </w:rPr>
      </w:pPr>
    </w:p>
    <w:p w14:paraId="196AF7F9" w14:textId="5BE9DCBB" w:rsidR="009414BB" w:rsidRPr="00A46CBD" w:rsidRDefault="00E65ED9" w:rsidP="00A46CBD">
      <w:pPr>
        <w:spacing w:line="276" w:lineRule="auto"/>
        <w:jc w:val="both"/>
        <w:rPr>
          <w:rFonts w:ascii="Century Gothic" w:hAnsi="Century Gothic" w:cs="Open Sans"/>
        </w:rPr>
      </w:pPr>
      <w:r w:rsidRPr="00A46CBD">
        <w:rPr>
          <w:rFonts w:ascii="Century Gothic" w:hAnsi="Century Gothic" w:cs="Open Sans"/>
        </w:rPr>
        <w:t xml:space="preserve">Al analizar </w:t>
      </w:r>
      <w:r w:rsidR="00CB6BF3" w:rsidRPr="00A46CBD">
        <w:rPr>
          <w:rFonts w:ascii="Century Gothic" w:hAnsi="Century Gothic" w:cs="Open Sans"/>
        </w:rPr>
        <w:t xml:space="preserve">lo </w:t>
      </w:r>
      <w:r w:rsidRPr="00A46CBD">
        <w:rPr>
          <w:rFonts w:ascii="Century Gothic" w:hAnsi="Century Gothic" w:cs="Open Sans"/>
        </w:rPr>
        <w:t xml:space="preserve">anterior encontramos que </w:t>
      </w:r>
      <w:r w:rsidR="00525F33" w:rsidRPr="00A46CBD">
        <w:rPr>
          <w:rFonts w:ascii="Century Gothic" w:hAnsi="Century Gothic" w:cs="Open Sans"/>
        </w:rPr>
        <w:t>los demandantes no han</w:t>
      </w:r>
      <w:r w:rsidRPr="00A46CBD">
        <w:rPr>
          <w:rFonts w:ascii="Century Gothic" w:hAnsi="Century Gothic" w:cs="Open Sans"/>
        </w:rPr>
        <w:t xml:space="preserve"> demostrado la culpa </w:t>
      </w:r>
      <w:r w:rsidR="00525F33" w:rsidRPr="00A46CBD">
        <w:rPr>
          <w:rFonts w:ascii="Century Gothic" w:hAnsi="Century Gothic" w:cs="Open Sans"/>
        </w:rPr>
        <w:t>patronal</w:t>
      </w:r>
      <w:r w:rsidRPr="00A46CBD">
        <w:rPr>
          <w:rFonts w:ascii="Century Gothic" w:hAnsi="Century Gothic" w:cs="Open Sans"/>
        </w:rPr>
        <w:t xml:space="preserve"> en lo que concierne a </w:t>
      </w:r>
      <w:r w:rsidRPr="00A46CBD">
        <w:rPr>
          <w:rFonts w:ascii="Century Gothic" w:hAnsi="Century Gothic"/>
        </w:rPr>
        <w:t>GEOTRANSPORTES</w:t>
      </w:r>
      <w:r w:rsidRPr="00A46CBD">
        <w:rPr>
          <w:rFonts w:ascii="Century Gothic" w:hAnsi="Century Gothic"/>
          <w:color w:val="000000" w:themeColor="text1"/>
        </w:rPr>
        <w:t xml:space="preserve"> SAS</w:t>
      </w:r>
      <w:r w:rsidR="0078616A" w:rsidRPr="00A46CBD">
        <w:rPr>
          <w:rFonts w:ascii="Century Gothic" w:hAnsi="Century Gothic"/>
          <w:color w:val="000000" w:themeColor="text1"/>
        </w:rPr>
        <w:t xml:space="preserve">, la </w:t>
      </w:r>
      <w:r w:rsidRPr="00A46CBD">
        <w:rPr>
          <w:rFonts w:ascii="Century Gothic" w:hAnsi="Century Gothic"/>
        </w:rPr>
        <w:t>UNIDAD ADMINISTRATIVA ESPECIAL DE SERVICIOS PÚBLICOS (UAESP); CENTRO DE GERENCIAMIENTO DE RESIDUOS DOÑA JUANA S.A. ESP (CGR); CONSORCIO VIAL RELLENO SANITARIO</w:t>
      </w:r>
      <w:r w:rsidR="00E3033D" w:rsidRPr="00A46CBD">
        <w:rPr>
          <w:rFonts w:ascii="Century Gothic" w:hAnsi="Century Gothic"/>
        </w:rPr>
        <w:t xml:space="preserve">, </w:t>
      </w:r>
      <w:r w:rsidRPr="00A46CBD">
        <w:rPr>
          <w:rFonts w:ascii="Century Gothic" w:hAnsi="Century Gothic"/>
        </w:rPr>
        <w:t xml:space="preserve">por los </w:t>
      </w:r>
      <w:r w:rsidR="00525F33" w:rsidRPr="00A46CBD">
        <w:rPr>
          <w:rFonts w:ascii="Century Gothic" w:hAnsi="Century Gothic"/>
        </w:rPr>
        <w:t>siguientes</w:t>
      </w:r>
      <w:r w:rsidRPr="00A46CBD">
        <w:rPr>
          <w:rFonts w:ascii="Century Gothic" w:hAnsi="Century Gothic"/>
        </w:rPr>
        <w:t xml:space="preserve"> motivos:</w:t>
      </w:r>
    </w:p>
    <w:p w14:paraId="7B37C36C" w14:textId="77777777" w:rsidR="00B30548" w:rsidRPr="00A46CBD" w:rsidRDefault="00B30548" w:rsidP="00A46CBD">
      <w:pPr>
        <w:spacing w:line="276" w:lineRule="auto"/>
        <w:jc w:val="both"/>
        <w:rPr>
          <w:rFonts w:ascii="Century Gothic" w:hAnsi="Century Gothic" w:cs="Open Sans"/>
          <w:i/>
          <w:iCs/>
        </w:rPr>
      </w:pPr>
    </w:p>
    <w:p w14:paraId="2EB05C9C" w14:textId="623CE454" w:rsidR="00B30548" w:rsidRPr="00A46CBD" w:rsidRDefault="00E3033D" w:rsidP="00A46CBD">
      <w:pPr>
        <w:pStyle w:val="Prrafodelista"/>
        <w:numPr>
          <w:ilvl w:val="2"/>
          <w:numId w:val="27"/>
        </w:numPr>
        <w:jc w:val="both"/>
        <w:rPr>
          <w:rFonts w:ascii="Century Gothic" w:hAnsi="Century Gothic"/>
          <w:sz w:val="24"/>
          <w:szCs w:val="24"/>
        </w:rPr>
      </w:pPr>
      <w:r w:rsidRPr="00A46CBD">
        <w:rPr>
          <w:rFonts w:ascii="Century Gothic" w:hAnsi="Century Gothic"/>
          <w:sz w:val="24"/>
          <w:szCs w:val="24"/>
        </w:rPr>
        <w:t xml:space="preserve"> No se demostró que el señor </w:t>
      </w:r>
      <w:r w:rsidRPr="00A46CBD">
        <w:rPr>
          <w:rFonts w:ascii="Century Gothic" w:hAnsi="Century Gothic"/>
          <w:sz w:val="24"/>
          <w:szCs w:val="24"/>
        </w:rPr>
        <w:t xml:space="preserve">SILVERIO BOHORQUEZ VIVAS </w:t>
      </w:r>
      <w:r w:rsidRPr="00A46CBD">
        <w:rPr>
          <w:rFonts w:ascii="Century Gothic" w:hAnsi="Century Gothic"/>
          <w:sz w:val="24"/>
          <w:szCs w:val="24"/>
        </w:rPr>
        <w:t xml:space="preserve">(Q.E.P.D.)  haya tenido </w:t>
      </w:r>
      <w:r w:rsidR="003B145A" w:rsidRPr="00A46CBD">
        <w:rPr>
          <w:rFonts w:ascii="Century Gothic" w:hAnsi="Century Gothic"/>
          <w:sz w:val="24"/>
          <w:szCs w:val="24"/>
        </w:rPr>
        <w:t>algún</w:t>
      </w:r>
      <w:r w:rsidRPr="00A46CBD">
        <w:rPr>
          <w:rFonts w:ascii="Century Gothic" w:hAnsi="Century Gothic"/>
          <w:sz w:val="24"/>
          <w:szCs w:val="24"/>
        </w:rPr>
        <w:t xml:space="preserve"> </w:t>
      </w:r>
      <w:r w:rsidR="003B145A" w:rsidRPr="00A46CBD">
        <w:rPr>
          <w:rFonts w:ascii="Century Gothic" w:hAnsi="Century Gothic"/>
          <w:sz w:val="24"/>
          <w:szCs w:val="24"/>
        </w:rPr>
        <w:t>vínculo</w:t>
      </w:r>
      <w:r w:rsidRPr="00A46CBD">
        <w:rPr>
          <w:rFonts w:ascii="Century Gothic" w:hAnsi="Century Gothic"/>
          <w:sz w:val="24"/>
          <w:szCs w:val="24"/>
        </w:rPr>
        <w:t xml:space="preserve"> laboral con </w:t>
      </w:r>
      <w:r w:rsidRPr="00A46CBD">
        <w:rPr>
          <w:rFonts w:ascii="Century Gothic" w:hAnsi="Century Gothic"/>
          <w:sz w:val="24"/>
          <w:szCs w:val="24"/>
        </w:rPr>
        <w:t>GEOTRANSPORTES</w:t>
      </w:r>
      <w:r w:rsidRPr="00A46CBD">
        <w:rPr>
          <w:rFonts w:ascii="Century Gothic" w:hAnsi="Century Gothic"/>
          <w:color w:val="000000" w:themeColor="text1"/>
          <w:sz w:val="24"/>
          <w:szCs w:val="24"/>
        </w:rPr>
        <w:t xml:space="preserve"> SAS</w:t>
      </w:r>
      <w:r w:rsidR="003E33E3" w:rsidRPr="00A46CBD">
        <w:rPr>
          <w:rFonts w:ascii="Century Gothic" w:hAnsi="Century Gothic"/>
          <w:color w:val="000000" w:themeColor="text1"/>
          <w:sz w:val="24"/>
          <w:szCs w:val="24"/>
        </w:rPr>
        <w:t xml:space="preserve">, </w:t>
      </w:r>
      <w:r w:rsidR="0078616A" w:rsidRPr="00A46CBD">
        <w:rPr>
          <w:rFonts w:ascii="Century Gothic" w:hAnsi="Century Gothic"/>
          <w:color w:val="000000" w:themeColor="text1"/>
          <w:sz w:val="24"/>
          <w:szCs w:val="24"/>
        </w:rPr>
        <w:t xml:space="preserve">la </w:t>
      </w:r>
      <w:r w:rsidRPr="00A46CBD">
        <w:rPr>
          <w:rFonts w:ascii="Century Gothic" w:hAnsi="Century Gothic"/>
          <w:sz w:val="24"/>
          <w:szCs w:val="24"/>
        </w:rPr>
        <w:t xml:space="preserve">UNIDAD ADMINISTRATIVA ESPECIAL DE SERVICIOS PÚBLICOS (UAESP); CENTRO DE GERENCIAMIENTO DE RESIDUOS DOÑA JUANA S.A. ESP (CGR); </w:t>
      </w:r>
      <w:r w:rsidR="00F2097C" w:rsidRPr="00A46CBD">
        <w:rPr>
          <w:rFonts w:ascii="Century Gothic" w:hAnsi="Century Gothic"/>
          <w:sz w:val="24"/>
          <w:szCs w:val="24"/>
        </w:rPr>
        <w:t xml:space="preserve">y </w:t>
      </w:r>
      <w:r w:rsidR="002A2363" w:rsidRPr="00A46CBD">
        <w:rPr>
          <w:rFonts w:ascii="Century Gothic" w:hAnsi="Century Gothic"/>
          <w:sz w:val="24"/>
          <w:szCs w:val="24"/>
        </w:rPr>
        <w:t xml:space="preserve">el </w:t>
      </w:r>
      <w:r w:rsidRPr="00A46CBD">
        <w:rPr>
          <w:rFonts w:ascii="Century Gothic" w:hAnsi="Century Gothic"/>
          <w:sz w:val="24"/>
          <w:szCs w:val="24"/>
        </w:rPr>
        <w:t>CONSORCIO VIAL RELLENO SANITARIO</w:t>
      </w:r>
      <w:r w:rsidR="002A2363" w:rsidRPr="00A46CBD">
        <w:rPr>
          <w:rFonts w:ascii="Century Gothic" w:hAnsi="Century Gothic"/>
          <w:sz w:val="24"/>
          <w:szCs w:val="24"/>
        </w:rPr>
        <w:t xml:space="preserve">. </w:t>
      </w:r>
    </w:p>
    <w:p w14:paraId="6024F01D" w14:textId="77777777" w:rsidR="00B452B9" w:rsidRPr="00A46CBD" w:rsidRDefault="00B452B9" w:rsidP="00A46CBD">
      <w:pPr>
        <w:pStyle w:val="Prrafodelista"/>
        <w:ind w:left="849"/>
        <w:jc w:val="both"/>
        <w:rPr>
          <w:rFonts w:ascii="Century Gothic" w:hAnsi="Century Gothic"/>
          <w:sz w:val="24"/>
          <w:szCs w:val="24"/>
        </w:rPr>
      </w:pPr>
    </w:p>
    <w:p w14:paraId="51A8DB05" w14:textId="0329C538" w:rsidR="00B452B9" w:rsidRPr="00A46CBD" w:rsidRDefault="00B452B9" w:rsidP="00A46CBD">
      <w:pPr>
        <w:pStyle w:val="Prrafodelista"/>
        <w:numPr>
          <w:ilvl w:val="2"/>
          <w:numId w:val="27"/>
        </w:numPr>
        <w:jc w:val="both"/>
        <w:rPr>
          <w:rFonts w:ascii="Century Gothic" w:hAnsi="Century Gothic"/>
          <w:sz w:val="24"/>
          <w:szCs w:val="24"/>
        </w:rPr>
      </w:pPr>
      <w:r w:rsidRPr="00A46CBD">
        <w:rPr>
          <w:rFonts w:ascii="Century Gothic" w:hAnsi="Century Gothic"/>
          <w:sz w:val="24"/>
          <w:szCs w:val="24"/>
        </w:rPr>
        <w:t xml:space="preserve"> Consecuentemente con lo anterior, no se ha demostrado por parte de los demandantes que el señor </w:t>
      </w:r>
      <w:r w:rsidRPr="00A46CBD">
        <w:rPr>
          <w:rFonts w:ascii="Century Gothic" w:hAnsi="Century Gothic"/>
          <w:sz w:val="24"/>
          <w:szCs w:val="24"/>
        </w:rPr>
        <w:t>SILVERIO BOHORQUEZ VIVAS (Q.E.P.D.)</w:t>
      </w:r>
      <w:r w:rsidRPr="00A46CBD">
        <w:rPr>
          <w:rFonts w:ascii="Century Gothic" w:hAnsi="Century Gothic"/>
          <w:sz w:val="24"/>
          <w:szCs w:val="24"/>
        </w:rPr>
        <w:t xml:space="preserve">, recibiera ordenes </w:t>
      </w:r>
      <w:r w:rsidR="00B30101" w:rsidRPr="00A46CBD">
        <w:rPr>
          <w:rFonts w:ascii="Century Gothic" w:hAnsi="Century Gothic"/>
          <w:sz w:val="24"/>
          <w:szCs w:val="24"/>
        </w:rPr>
        <w:t xml:space="preserve">o tuviera alguna subordinación de </w:t>
      </w:r>
      <w:r w:rsidR="00B30101" w:rsidRPr="00A46CBD">
        <w:rPr>
          <w:rFonts w:ascii="Century Gothic" w:hAnsi="Century Gothic"/>
          <w:sz w:val="24"/>
          <w:szCs w:val="24"/>
        </w:rPr>
        <w:t>GEOTRANSPORTES</w:t>
      </w:r>
      <w:r w:rsidR="00B30101" w:rsidRPr="00A46CBD">
        <w:rPr>
          <w:rFonts w:ascii="Century Gothic" w:hAnsi="Century Gothic"/>
          <w:color w:val="000000" w:themeColor="text1"/>
          <w:sz w:val="24"/>
          <w:szCs w:val="24"/>
        </w:rPr>
        <w:t xml:space="preserve"> SAS, </w:t>
      </w:r>
      <w:r w:rsidR="0078616A" w:rsidRPr="00A46CBD">
        <w:rPr>
          <w:rFonts w:ascii="Century Gothic" w:hAnsi="Century Gothic"/>
          <w:color w:val="000000" w:themeColor="text1"/>
          <w:sz w:val="24"/>
          <w:szCs w:val="24"/>
        </w:rPr>
        <w:t xml:space="preserve">la </w:t>
      </w:r>
      <w:r w:rsidR="00B30101" w:rsidRPr="00A46CBD">
        <w:rPr>
          <w:rFonts w:ascii="Century Gothic" w:hAnsi="Century Gothic"/>
          <w:sz w:val="24"/>
          <w:szCs w:val="24"/>
        </w:rPr>
        <w:t>UNIDAD ADMINISTRATIVA ESPECIAL DE SERVICIOS PÚBLICOS (UAESP); CENTRO DE GERENCIAMIENTO DE RESIDUOS DOÑA JUANA S.A. ESP (CGR</w:t>
      </w:r>
      <w:r w:rsidR="00B37DB2" w:rsidRPr="00A46CBD">
        <w:rPr>
          <w:rFonts w:ascii="Century Gothic" w:hAnsi="Century Gothic"/>
          <w:sz w:val="24"/>
          <w:szCs w:val="24"/>
        </w:rPr>
        <w:t>); (</w:t>
      </w:r>
      <w:r w:rsidR="00B30101" w:rsidRPr="00A46CBD">
        <w:rPr>
          <w:rFonts w:ascii="Century Gothic" w:hAnsi="Century Gothic"/>
          <w:sz w:val="24"/>
          <w:szCs w:val="24"/>
        </w:rPr>
        <w:t>CONSORCIO VIAL RELLENO SANITARIO</w:t>
      </w:r>
      <w:r w:rsidR="0078616A" w:rsidRPr="00A46CBD">
        <w:rPr>
          <w:rFonts w:ascii="Century Gothic" w:hAnsi="Century Gothic"/>
          <w:sz w:val="24"/>
          <w:szCs w:val="24"/>
        </w:rPr>
        <w:t>)</w:t>
      </w:r>
      <w:r w:rsidR="00B30101" w:rsidRPr="00A46CBD">
        <w:rPr>
          <w:rFonts w:ascii="Century Gothic" w:hAnsi="Century Gothic"/>
          <w:sz w:val="24"/>
          <w:szCs w:val="24"/>
        </w:rPr>
        <w:t>.</w:t>
      </w:r>
    </w:p>
    <w:p w14:paraId="0159E96C" w14:textId="77777777" w:rsidR="002A2363" w:rsidRPr="00A46CBD" w:rsidRDefault="002A2363" w:rsidP="00A46CBD">
      <w:pPr>
        <w:pStyle w:val="Prrafodelista"/>
        <w:ind w:left="849"/>
        <w:jc w:val="both"/>
        <w:rPr>
          <w:rFonts w:ascii="Century Gothic" w:hAnsi="Century Gothic"/>
          <w:sz w:val="24"/>
          <w:szCs w:val="24"/>
        </w:rPr>
      </w:pPr>
    </w:p>
    <w:p w14:paraId="07812F44" w14:textId="42FD9F33" w:rsidR="002A2363" w:rsidRPr="00A46CBD" w:rsidRDefault="002A2363" w:rsidP="00A46CBD">
      <w:pPr>
        <w:pStyle w:val="Prrafodelista"/>
        <w:numPr>
          <w:ilvl w:val="2"/>
          <w:numId w:val="27"/>
        </w:numPr>
        <w:jc w:val="both"/>
        <w:rPr>
          <w:rFonts w:ascii="Century Gothic" w:hAnsi="Century Gothic"/>
          <w:sz w:val="24"/>
          <w:szCs w:val="24"/>
        </w:rPr>
      </w:pPr>
      <w:r w:rsidRPr="00A46CBD">
        <w:rPr>
          <w:rFonts w:ascii="Century Gothic" w:hAnsi="Century Gothic"/>
          <w:sz w:val="24"/>
          <w:szCs w:val="24"/>
        </w:rPr>
        <w:t xml:space="preserve"> Dentro del proceso el </w:t>
      </w:r>
      <w:r w:rsidR="00BC6913" w:rsidRPr="00A46CBD">
        <w:rPr>
          <w:rFonts w:ascii="Century Gothic" w:hAnsi="Century Gothic"/>
          <w:sz w:val="24"/>
          <w:szCs w:val="24"/>
        </w:rPr>
        <w:t xml:space="preserve">único </w:t>
      </w:r>
      <w:r w:rsidR="00101D3B" w:rsidRPr="00A46CBD">
        <w:rPr>
          <w:rFonts w:ascii="Century Gothic" w:hAnsi="Century Gothic"/>
          <w:sz w:val="24"/>
          <w:szCs w:val="24"/>
        </w:rPr>
        <w:t>vínculo</w:t>
      </w:r>
      <w:r w:rsidR="00BC6913" w:rsidRPr="00A46CBD">
        <w:rPr>
          <w:rFonts w:ascii="Century Gothic" w:hAnsi="Century Gothic"/>
          <w:sz w:val="24"/>
          <w:szCs w:val="24"/>
        </w:rPr>
        <w:t xml:space="preserve"> laboral que </w:t>
      </w:r>
      <w:r w:rsidR="00101D3B" w:rsidRPr="00A46CBD">
        <w:rPr>
          <w:rFonts w:ascii="Century Gothic" w:hAnsi="Century Gothic"/>
          <w:sz w:val="24"/>
          <w:szCs w:val="24"/>
        </w:rPr>
        <w:t>está</w:t>
      </w:r>
      <w:r w:rsidR="00BC6913" w:rsidRPr="00A46CBD">
        <w:rPr>
          <w:rFonts w:ascii="Century Gothic" w:hAnsi="Century Gothic"/>
          <w:sz w:val="24"/>
          <w:szCs w:val="24"/>
        </w:rPr>
        <w:t xml:space="preserve"> demostrado es el existente entre el señor </w:t>
      </w:r>
      <w:r w:rsidR="00BC6913" w:rsidRPr="00A46CBD">
        <w:rPr>
          <w:rFonts w:ascii="Century Gothic" w:hAnsi="Century Gothic"/>
          <w:sz w:val="24"/>
          <w:szCs w:val="24"/>
        </w:rPr>
        <w:t xml:space="preserve">SILVERIO BOHORQUEZ VIVAS (Q.E.P.D.)  </w:t>
      </w:r>
      <w:r w:rsidR="00BC6913" w:rsidRPr="00A46CBD">
        <w:rPr>
          <w:rFonts w:ascii="Century Gothic" w:hAnsi="Century Gothic"/>
          <w:sz w:val="24"/>
          <w:szCs w:val="24"/>
        </w:rPr>
        <w:t xml:space="preserve"> y </w:t>
      </w:r>
      <w:r w:rsidR="00101D3B" w:rsidRPr="00A46CBD">
        <w:rPr>
          <w:rFonts w:ascii="Century Gothic" w:hAnsi="Century Gothic"/>
          <w:sz w:val="24"/>
          <w:szCs w:val="24"/>
        </w:rPr>
        <w:t>ERUM S.A.S</w:t>
      </w:r>
      <w:r w:rsidR="00B452B9" w:rsidRPr="00A46CBD">
        <w:rPr>
          <w:rFonts w:ascii="Century Gothic" w:hAnsi="Century Gothic"/>
          <w:sz w:val="24"/>
          <w:szCs w:val="24"/>
        </w:rPr>
        <w:t>.</w:t>
      </w:r>
      <w:r w:rsidR="00B30101" w:rsidRPr="00A46CBD">
        <w:rPr>
          <w:rFonts w:ascii="Century Gothic" w:hAnsi="Century Gothic"/>
          <w:sz w:val="24"/>
          <w:szCs w:val="24"/>
        </w:rPr>
        <w:t xml:space="preserve">, quien inclusive el día de los hechos se encontraba cumplimiento ordenes de su empleado </w:t>
      </w:r>
      <w:r w:rsidR="00B30101" w:rsidRPr="00A46CBD">
        <w:rPr>
          <w:rFonts w:ascii="Century Gothic" w:hAnsi="Century Gothic"/>
          <w:sz w:val="24"/>
          <w:szCs w:val="24"/>
        </w:rPr>
        <w:t>ERUM</w:t>
      </w:r>
      <w:r w:rsidR="00B30101" w:rsidRPr="00A46CBD">
        <w:rPr>
          <w:rFonts w:ascii="Century Gothic" w:hAnsi="Century Gothic"/>
          <w:sz w:val="24"/>
          <w:szCs w:val="24"/>
        </w:rPr>
        <w:t xml:space="preserve">, por lo cual en caso de una remota condena quien debe responder es su verdadero y único empleador. </w:t>
      </w:r>
    </w:p>
    <w:p w14:paraId="264684F3" w14:textId="77777777" w:rsidR="007970FA" w:rsidRPr="00A46CBD" w:rsidRDefault="007970FA" w:rsidP="00A46CBD">
      <w:pPr>
        <w:spacing w:line="276" w:lineRule="auto"/>
        <w:jc w:val="both"/>
        <w:rPr>
          <w:rFonts w:ascii="Century Gothic" w:hAnsi="Century Gothic"/>
        </w:rPr>
      </w:pPr>
    </w:p>
    <w:p w14:paraId="71DFE62F" w14:textId="77072A8D" w:rsidR="00B30101" w:rsidRPr="00A46CBD" w:rsidRDefault="00B37DB2" w:rsidP="00A46CBD">
      <w:pPr>
        <w:spacing w:line="276" w:lineRule="auto"/>
        <w:jc w:val="both"/>
        <w:rPr>
          <w:rFonts w:ascii="Century Gothic" w:hAnsi="Century Gothic"/>
        </w:rPr>
      </w:pPr>
      <w:r w:rsidRPr="00A46CBD">
        <w:rPr>
          <w:rFonts w:ascii="Century Gothic" w:hAnsi="Century Gothic"/>
        </w:rPr>
        <w:t>Así</w:t>
      </w:r>
      <w:r w:rsidR="002A5486" w:rsidRPr="00A46CBD">
        <w:rPr>
          <w:rFonts w:ascii="Century Gothic" w:hAnsi="Century Gothic"/>
        </w:rPr>
        <w:t xml:space="preserve"> las cosas, c</w:t>
      </w:r>
      <w:r w:rsidR="00B30101" w:rsidRPr="00A46CBD">
        <w:rPr>
          <w:rFonts w:ascii="Century Gothic" w:hAnsi="Century Gothic"/>
        </w:rPr>
        <w:t xml:space="preserve">on los argumentos </w:t>
      </w:r>
      <w:r w:rsidR="000A69A9" w:rsidRPr="00A46CBD">
        <w:rPr>
          <w:rFonts w:ascii="Century Gothic" w:hAnsi="Century Gothic"/>
        </w:rPr>
        <w:t xml:space="preserve">expuestos con anterioridad se logra demostrar que no se encuentra demostrada </w:t>
      </w:r>
      <w:r w:rsidR="000C743D" w:rsidRPr="00A46CBD">
        <w:rPr>
          <w:rFonts w:ascii="Century Gothic" w:hAnsi="Century Gothic"/>
        </w:rPr>
        <w:t xml:space="preserve">la culpa patronal con relación </w:t>
      </w:r>
      <w:r w:rsidR="000C743D" w:rsidRPr="00A46CBD">
        <w:rPr>
          <w:rFonts w:ascii="Century Gothic" w:hAnsi="Century Gothic"/>
        </w:rPr>
        <w:lastRenderedPageBreak/>
        <w:t xml:space="preserve">a </w:t>
      </w:r>
      <w:r w:rsidR="000C743D" w:rsidRPr="00A46CBD">
        <w:rPr>
          <w:rFonts w:ascii="Century Gothic" w:hAnsi="Century Gothic"/>
        </w:rPr>
        <w:t>GEOTRANSPORTES</w:t>
      </w:r>
      <w:r w:rsidR="000C743D" w:rsidRPr="00A46CBD">
        <w:rPr>
          <w:rFonts w:ascii="Century Gothic" w:hAnsi="Century Gothic"/>
          <w:color w:val="000000" w:themeColor="text1"/>
        </w:rPr>
        <w:t xml:space="preserve"> SAS, </w:t>
      </w:r>
      <w:r w:rsidR="000C743D" w:rsidRPr="00A46CBD">
        <w:rPr>
          <w:rFonts w:ascii="Century Gothic" w:hAnsi="Century Gothic"/>
        </w:rPr>
        <w:t>UNIDAD ADMINISTRATIVA ESPECIAL DE SERVICIOS PÚBLICOS (UAESP); CENTRO DE GERENCIAMIENTO DE RESIDUOS DOÑA JUANA S.A. ESP (CGR); y el CONSORCIO VIAL RELLENO SANITARIO</w:t>
      </w:r>
      <w:r w:rsidR="000C743D" w:rsidRPr="00A46CBD">
        <w:rPr>
          <w:rFonts w:ascii="Century Gothic" w:hAnsi="Century Gothic"/>
        </w:rPr>
        <w:t xml:space="preserve">, por lo cual no se puede emitir una condena en contra de estas entidades. </w:t>
      </w:r>
    </w:p>
    <w:p w14:paraId="00D0B93F" w14:textId="77777777" w:rsidR="00AE66BF" w:rsidRPr="00A46CBD" w:rsidRDefault="00AE66BF" w:rsidP="00A46CBD">
      <w:pPr>
        <w:spacing w:line="276" w:lineRule="auto"/>
        <w:jc w:val="both"/>
        <w:rPr>
          <w:rFonts w:ascii="Century Gothic" w:hAnsi="Century Gothic"/>
        </w:rPr>
      </w:pPr>
    </w:p>
    <w:p w14:paraId="693721DF" w14:textId="031B4B5F" w:rsidR="00CA395B" w:rsidRPr="00A46CBD" w:rsidRDefault="00CA395B" w:rsidP="00A46CBD">
      <w:pPr>
        <w:spacing w:line="276" w:lineRule="auto"/>
        <w:contextualSpacing/>
        <w:jc w:val="both"/>
        <w:rPr>
          <w:rFonts w:ascii="Century Gothic" w:hAnsi="Century Gothic"/>
        </w:rPr>
      </w:pPr>
    </w:p>
    <w:p w14:paraId="55EE01EA" w14:textId="469C105D" w:rsidR="00CA395B" w:rsidRPr="00A46CBD" w:rsidRDefault="00CA395B" w:rsidP="00A46CBD">
      <w:pPr>
        <w:pStyle w:val="Prrafodelista"/>
        <w:numPr>
          <w:ilvl w:val="1"/>
          <w:numId w:val="27"/>
        </w:numPr>
        <w:jc w:val="both"/>
        <w:rPr>
          <w:rFonts w:ascii="Century Gothic" w:hAnsi="Century Gothic"/>
          <w:b/>
          <w:bCs/>
          <w:sz w:val="24"/>
          <w:szCs w:val="24"/>
        </w:rPr>
      </w:pPr>
      <w:r w:rsidRPr="00A46CBD">
        <w:rPr>
          <w:rFonts w:ascii="Century Gothic" w:hAnsi="Century Gothic"/>
          <w:b/>
          <w:bCs/>
          <w:sz w:val="24"/>
          <w:szCs w:val="24"/>
        </w:rPr>
        <w:t>ENRIQUECIMIENTO SIN CAUSA</w:t>
      </w:r>
    </w:p>
    <w:p w14:paraId="085165F6" w14:textId="77777777" w:rsidR="00CA395B" w:rsidRPr="00A46CBD" w:rsidRDefault="00CA395B" w:rsidP="00A46CBD">
      <w:pPr>
        <w:spacing w:line="276" w:lineRule="auto"/>
        <w:contextualSpacing/>
        <w:jc w:val="both"/>
        <w:rPr>
          <w:rFonts w:ascii="Century Gothic" w:hAnsi="Century Gothic"/>
        </w:rPr>
      </w:pPr>
    </w:p>
    <w:p w14:paraId="49272971" w14:textId="26CC57CF" w:rsidR="00CA395B" w:rsidRPr="00A46CBD" w:rsidRDefault="00CA395B" w:rsidP="00A46CBD">
      <w:pPr>
        <w:spacing w:line="276" w:lineRule="auto"/>
        <w:contextualSpacing/>
        <w:jc w:val="both"/>
        <w:rPr>
          <w:rFonts w:ascii="Century Gothic" w:hAnsi="Century Gothic"/>
        </w:rPr>
      </w:pPr>
      <w:r w:rsidRPr="00A46CBD">
        <w:rPr>
          <w:rFonts w:ascii="Century Gothic" w:hAnsi="Century Gothic"/>
        </w:rPr>
        <w:t xml:space="preserve"> Esta excepción se fundamenta en un hecho que es común denominador de la demanda, cual es la recurrente alusión a perjuicios que no están probados, de manera que debe destacarse que ni siquiera en gracia de discusión puede accederse a peticiones como las demandadas, en cuanto constituyen la búsqueda de indemnización de un detrimento que no está debidamente acreditado. En gracia de discusión si se llegara a aceptar que alguno de los perjuicios se generó, la estimación que de su monto realiza la parte actora sólo refleja una desmedida e injustificada ambición para obtener un lucro injustificado, como se aprecia del examen de los supuestos de carácter material y extrapatrimonial.</w:t>
      </w:r>
    </w:p>
    <w:p w14:paraId="011FC0FC" w14:textId="23EC4DBC" w:rsidR="00CA395B" w:rsidRPr="00A46CBD" w:rsidRDefault="00CA395B" w:rsidP="00A46CBD">
      <w:pPr>
        <w:spacing w:line="276" w:lineRule="auto"/>
        <w:contextualSpacing/>
        <w:jc w:val="both"/>
        <w:rPr>
          <w:rFonts w:ascii="Century Gothic" w:hAnsi="Century Gothic" w:cs="Arial"/>
          <w:color w:val="000000"/>
          <w:lang w:val="es-ES"/>
        </w:rPr>
      </w:pPr>
    </w:p>
    <w:p w14:paraId="19F335B8" w14:textId="3B106C55" w:rsidR="00CA395B" w:rsidRPr="00A46CBD" w:rsidRDefault="00CA395B" w:rsidP="00A46CBD">
      <w:pPr>
        <w:pStyle w:val="Prrafodelista"/>
        <w:numPr>
          <w:ilvl w:val="1"/>
          <w:numId w:val="27"/>
        </w:numPr>
        <w:jc w:val="both"/>
        <w:rPr>
          <w:rFonts w:ascii="Century Gothic" w:hAnsi="Century Gothic"/>
          <w:b/>
          <w:bCs/>
          <w:sz w:val="24"/>
          <w:szCs w:val="24"/>
        </w:rPr>
      </w:pPr>
      <w:r w:rsidRPr="00A46CBD">
        <w:rPr>
          <w:rFonts w:ascii="Century Gothic" w:hAnsi="Century Gothic"/>
          <w:b/>
          <w:bCs/>
          <w:sz w:val="24"/>
          <w:szCs w:val="24"/>
        </w:rPr>
        <w:t xml:space="preserve">SUBROGACIÓN </w:t>
      </w:r>
    </w:p>
    <w:p w14:paraId="6DC3B47B" w14:textId="77777777" w:rsidR="00CA395B" w:rsidRPr="00A46CBD" w:rsidRDefault="00CA395B" w:rsidP="00A46CBD">
      <w:pPr>
        <w:spacing w:line="276" w:lineRule="auto"/>
        <w:contextualSpacing/>
        <w:jc w:val="both"/>
        <w:rPr>
          <w:rFonts w:ascii="Century Gothic" w:hAnsi="Century Gothic"/>
        </w:rPr>
      </w:pPr>
    </w:p>
    <w:p w14:paraId="3B6EE2BD" w14:textId="4821BAD2" w:rsidR="00CA395B" w:rsidRPr="00A46CBD" w:rsidRDefault="00CA395B" w:rsidP="00A46CBD">
      <w:pPr>
        <w:spacing w:line="276" w:lineRule="auto"/>
        <w:contextualSpacing/>
        <w:jc w:val="both"/>
        <w:rPr>
          <w:rFonts w:ascii="Century Gothic" w:hAnsi="Century Gothic"/>
        </w:rPr>
      </w:pPr>
      <w:r w:rsidRPr="00A46CBD">
        <w:rPr>
          <w:rFonts w:ascii="Century Gothic" w:hAnsi="Century Gothic"/>
        </w:rPr>
        <w:t xml:space="preserve">Se formula esta excepción ya que conforme a la póliza de seguro que se esgrime el afianzado incumple, mi poderdante es quien tiene derecho a exigir a esta sociedad el reembolso o pago de las sumas que haya desembolsado para indemnizar a </w:t>
      </w:r>
      <w:r w:rsidR="00B05521" w:rsidRPr="00A46CBD">
        <w:rPr>
          <w:rFonts w:ascii="Century Gothic" w:hAnsi="Century Gothic"/>
        </w:rPr>
        <w:t>FLORES IPANEMA</w:t>
      </w:r>
      <w:r w:rsidRPr="00A46CBD">
        <w:rPr>
          <w:rFonts w:ascii="Century Gothic" w:hAnsi="Century Gothic"/>
        </w:rPr>
        <w:t xml:space="preserve"> que cancele a la demandante en virtud del amparo y protección que dio a esta última sociedad</w:t>
      </w:r>
      <w:r w:rsidR="004E2322" w:rsidRPr="00A46CBD">
        <w:rPr>
          <w:rFonts w:ascii="Century Gothic" w:hAnsi="Century Gothic"/>
        </w:rPr>
        <w:t>.</w:t>
      </w:r>
    </w:p>
    <w:p w14:paraId="5D837364" w14:textId="77777777" w:rsidR="004E2322" w:rsidRPr="00A46CBD" w:rsidRDefault="004E2322" w:rsidP="00A46CBD">
      <w:pPr>
        <w:spacing w:line="276" w:lineRule="auto"/>
        <w:contextualSpacing/>
        <w:jc w:val="both"/>
        <w:rPr>
          <w:rFonts w:ascii="Century Gothic" w:hAnsi="Century Gothic"/>
        </w:rPr>
      </w:pPr>
    </w:p>
    <w:p w14:paraId="22AA2996" w14:textId="346EB7F6" w:rsidR="001167B7" w:rsidRPr="00A46CBD" w:rsidRDefault="001167B7" w:rsidP="00A46CBD">
      <w:pPr>
        <w:spacing w:line="276" w:lineRule="auto"/>
        <w:jc w:val="both"/>
        <w:rPr>
          <w:rFonts w:ascii="Century Gothic" w:hAnsi="Century Gothic" w:cs="Arial"/>
          <w:color w:val="000000"/>
          <w:lang w:val="es-ES"/>
        </w:rPr>
      </w:pPr>
    </w:p>
    <w:p w14:paraId="17AE8F95" w14:textId="468B68A6" w:rsidR="00A82B8E" w:rsidRPr="00A46CBD" w:rsidRDefault="00A82B8E" w:rsidP="00A46CBD">
      <w:pPr>
        <w:pStyle w:val="Prrafodelista"/>
        <w:numPr>
          <w:ilvl w:val="0"/>
          <w:numId w:val="35"/>
        </w:numPr>
        <w:jc w:val="both"/>
        <w:rPr>
          <w:rFonts w:ascii="Century Gothic" w:hAnsi="Century Gothic"/>
          <w:b/>
          <w:bCs/>
          <w:sz w:val="24"/>
          <w:szCs w:val="24"/>
        </w:rPr>
      </w:pPr>
      <w:bookmarkStart w:id="10" w:name="_Hlk110942808"/>
      <w:r w:rsidRPr="00A46CBD">
        <w:rPr>
          <w:rFonts w:ascii="Century Gothic" w:hAnsi="Century Gothic"/>
          <w:b/>
          <w:bCs/>
          <w:sz w:val="24"/>
          <w:szCs w:val="24"/>
        </w:rPr>
        <w:t xml:space="preserve"> PRESCRIPCIÓN</w:t>
      </w:r>
    </w:p>
    <w:p w14:paraId="546574C1" w14:textId="77777777" w:rsidR="00A82B8E" w:rsidRPr="00A46CBD" w:rsidRDefault="00A82B8E" w:rsidP="00A46CBD">
      <w:pPr>
        <w:spacing w:line="276" w:lineRule="auto"/>
        <w:jc w:val="both"/>
        <w:rPr>
          <w:rFonts w:ascii="Century Gothic" w:hAnsi="Century Gothic"/>
        </w:rPr>
      </w:pPr>
    </w:p>
    <w:p w14:paraId="5163AB2C" w14:textId="0A7CC710" w:rsidR="00A82B8E" w:rsidRPr="00A46CBD" w:rsidRDefault="00A82B8E" w:rsidP="00A46CBD">
      <w:pPr>
        <w:spacing w:line="276" w:lineRule="auto"/>
        <w:jc w:val="both"/>
        <w:rPr>
          <w:rFonts w:ascii="Century Gothic" w:hAnsi="Century Gothic"/>
        </w:rPr>
      </w:pPr>
      <w:r w:rsidRPr="00A46CBD">
        <w:rPr>
          <w:rFonts w:ascii="Century Gothic" w:hAnsi="Century Gothic"/>
        </w:rPr>
        <w:t xml:space="preserve">Invocamos como excepción la prescripción de todos los conceptos laborales solicitados por el </w:t>
      </w:r>
      <w:r w:rsidR="008C76FB" w:rsidRPr="00A46CBD">
        <w:rPr>
          <w:rFonts w:ascii="Century Gothic" w:hAnsi="Century Gothic"/>
        </w:rPr>
        <w:t>demandante que</w:t>
      </w:r>
      <w:r w:rsidRPr="00A46CBD">
        <w:rPr>
          <w:rFonts w:ascii="Century Gothic" w:hAnsi="Century Gothic"/>
        </w:rPr>
        <w:t xml:space="preserve"> se hayan extinguido, tal como lo contempla el artículo 488 del C.S del T, 151 del C.P.L y 18 de la ley</w:t>
      </w:r>
    </w:p>
    <w:p w14:paraId="5E964FF2" w14:textId="23D4C0F9" w:rsidR="0054633F" w:rsidRPr="00A46CBD" w:rsidRDefault="00A82B8E" w:rsidP="00A46CBD">
      <w:pPr>
        <w:pStyle w:val="Prrafodelista"/>
        <w:numPr>
          <w:ilvl w:val="0"/>
          <w:numId w:val="33"/>
        </w:numPr>
        <w:jc w:val="both"/>
        <w:rPr>
          <w:rFonts w:ascii="Century Gothic" w:hAnsi="Century Gothic"/>
          <w:sz w:val="24"/>
          <w:szCs w:val="24"/>
        </w:rPr>
      </w:pPr>
      <w:r w:rsidRPr="00A46CBD">
        <w:rPr>
          <w:rFonts w:ascii="Century Gothic" w:hAnsi="Century Gothic"/>
          <w:sz w:val="24"/>
          <w:szCs w:val="24"/>
        </w:rPr>
        <w:t xml:space="preserve"> 2002.</w:t>
      </w:r>
    </w:p>
    <w:bookmarkEnd w:id="10"/>
    <w:p w14:paraId="4785DE17" w14:textId="77777777" w:rsidR="0054633F" w:rsidRPr="00A46CBD" w:rsidRDefault="0054633F" w:rsidP="00A46CBD">
      <w:pPr>
        <w:autoSpaceDE w:val="0"/>
        <w:autoSpaceDN w:val="0"/>
        <w:spacing w:line="276" w:lineRule="auto"/>
        <w:jc w:val="both"/>
        <w:rPr>
          <w:del w:id="11" w:author="Yudi Ovalle" w:date="2015-03-02T10:09:00Z"/>
          <w:rFonts w:ascii="Century Gothic" w:hAnsi="Century Gothic"/>
          <w:u w:val="single"/>
        </w:rPr>
      </w:pPr>
    </w:p>
    <w:p w14:paraId="3F29442D" w14:textId="5640E9B2" w:rsidR="00561FA6" w:rsidRPr="00A46CBD" w:rsidRDefault="00561FA6" w:rsidP="00A46CBD">
      <w:pPr>
        <w:pStyle w:val="Prrafodelista"/>
        <w:numPr>
          <w:ilvl w:val="0"/>
          <w:numId w:val="35"/>
        </w:numPr>
        <w:autoSpaceDE w:val="0"/>
        <w:autoSpaceDN w:val="0"/>
        <w:jc w:val="both"/>
        <w:rPr>
          <w:rFonts w:ascii="Century Gothic" w:hAnsi="Century Gothic"/>
          <w:b/>
          <w:sz w:val="24"/>
          <w:szCs w:val="24"/>
          <w:u w:val="single"/>
        </w:rPr>
      </w:pPr>
      <w:r w:rsidRPr="00A46CBD">
        <w:rPr>
          <w:rFonts w:ascii="Century Gothic" w:hAnsi="Century Gothic"/>
          <w:b/>
          <w:sz w:val="24"/>
          <w:szCs w:val="24"/>
          <w:u w:val="single"/>
        </w:rPr>
        <w:t>LA INNOMINADA</w:t>
      </w:r>
    </w:p>
    <w:p w14:paraId="2D2950FC" w14:textId="77777777" w:rsidR="00561FA6" w:rsidRPr="00A46CBD" w:rsidRDefault="00561FA6" w:rsidP="00A46CBD">
      <w:pPr>
        <w:pStyle w:val="Prrafodelista"/>
        <w:ind w:left="786"/>
        <w:jc w:val="both"/>
        <w:rPr>
          <w:rFonts w:ascii="Century Gothic" w:hAnsi="Century Gothic"/>
          <w:b/>
          <w:sz w:val="24"/>
          <w:szCs w:val="24"/>
          <w:u w:val="single"/>
        </w:rPr>
      </w:pPr>
    </w:p>
    <w:p w14:paraId="251496D6" w14:textId="723AD6FF" w:rsidR="00561FA6" w:rsidRPr="00A46CBD" w:rsidRDefault="00561FA6" w:rsidP="00A46CBD">
      <w:pPr>
        <w:spacing w:line="276" w:lineRule="auto"/>
        <w:jc w:val="both"/>
        <w:rPr>
          <w:rFonts w:ascii="Century Gothic" w:hAnsi="Century Gothic"/>
        </w:rPr>
      </w:pPr>
      <w:r w:rsidRPr="00A46CBD">
        <w:rPr>
          <w:rFonts w:ascii="Century Gothic" w:hAnsi="Century Gothic"/>
        </w:rPr>
        <w:t xml:space="preserve">De conformidad con lo dispuesto en el artículo 282 del Código General del Proceso, en el evento en que el señor Juez encuentre probados los hechos constitutivos de otras excepciones, sírvase declararlas probadas y reconocerlas oficiosamente en la sentencia a favor de LA EQUIDAD SEGUROS </w:t>
      </w:r>
      <w:r w:rsidR="00B37DB2" w:rsidRPr="00A46CBD">
        <w:rPr>
          <w:rFonts w:ascii="Century Gothic" w:hAnsi="Century Gothic"/>
        </w:rPr>
        <w:t>GENERALES</w:t>
      </w:r>
      <w:r w:rsidRPr="00A46CBD">
        <w:rPr>
          <w:rFonts w:ascii="Century Gothic" w:hAnsi="Century Gothic"/>
        </w:rPr>
        <w:t xml:space="preserve"> O.C.</w:t>
      </w:r>
    </w:p>
    <w:p w14:paraId="29222C89" w14:textId="77777777" w:rsidR="00C456EE" w:rsidRPr="00A46CBD" w:rsidRDefault="00C456EE" w:rsidP="00A46CBD">
      <w:pPr>
        <w:spacing w:line="276" w:lineRule="auto"/>
        <w:jc w:val="both"/>
        <w:rPr>
          <w:rFonts w:ascii="Century Gothic" w:hAnsi="Century Gothic"/>
        </w:rPr>
      </w:pPr>
    </w:p>
    <w:p w14:paraId="77268642" w14:textId="77777777" w:rsidR="0054633F" w:rsidRPr="00A46CBD" w:rsidRDefault="0054633F" w:rsidP="00A46CBD">
      <w:pPr>
        <w:spacing w:line="276" w:lineRule="auto"/>
        <w:jc w:val="both"/>
        <w:rPr>
          <w:rFonts w:ascii="Century Gothic" w:hAnsi="Century Gothic"/>
        </w:rPr>
      </w:pPr>
    </w:p>
    <w:p w14:paraId="1BF993AE" w14:textId="326CDA12" w:rsidR="0054633F" w:rsidRPr="00A46CBD" w:rsidRDefault="0054633F" w:rsidP="00A46CBD">
      <w:pPr>
        <w:pStyle w:val="Prrafodelista"/>
        <w:numPr>
          <w:ilvl w:val="0"/>
          <w:numId w:val="35"/>
        </w:numPr>
        <w:ind w:right="-376"/>
        <w:jc w:val="both"/>
        <w:rPr>
          <w:rFonts w:ascii="Century Gothic" w:hAnsi="Century Gothic"/>
          <w:b/>
          <w:sz w:val="24"/>
          <w:szCs w:val="24"/>
        </w:rPr>
      </w:pPr>
      <w:r w:rsidRPr="00A46CBD">
        <w:rPr>
          <w:rFonts w:ascii="Century Gothic" w:hAnsi="Century Gothic" w:cs="Tahoma"/>
          <w:b/>
          <w:sz w:val="24"/>
          <w:szCs w:val="24"/>
        </w:rPr>
        <w:t xml:space="preserve">EXCEPCION GENÉRICA O INNOMINADA. </w:t>
      </w:r>
    </w:p>
    <w:p w14:paraId="50A33DDF" w14:textId="77777777" w:rsidR="0054633F" w:rsidRPr="00A46CBD" w:rsidRDefault="0054633F" w:rsidP="00A46CBD">
      <w:pPr>
        <w:spacing w:line="276" w:lineRule="auto"/>
        <w:jc w:val="both"/>
        <w:rPr>
          <w:rFonts w:ascii="Century Gothic" w:hAnsi="Century Gothic"/>
        </w:rPr>
      </w:pPr>
      <w:r w:rsidRPr="00A46CBD">
        <w:rPr>
          <w:rFonts w:ascii="Century Gothic" w:hAnsi="Century Gothic" w:cs="Tahoma"/>
        </w:rPr>
        <w:t xml:space="preserve">Solicito respetuosamente al Señor Juez, que de conformidad con lo establecido en el artículo 282 del C.G.P. declare probada cualquier otra excepción que se establezca en el transcurso del proceso. </w:t>
      </w:r>
    </w:p>
    <w:p w14:paraId="629683EA" w14:textId="405292E6" w:rsidR="0054633F" w:rsidRPr="00A46CBD" w:rsidRDefault="0054633F" w:rsidP="00A46CBD">
      <w:pPr>
        <w:spacing w:line="276" w:lineRule="auto"/>
        <w:rPr>
          <w:rFonts w:ascii="Century Gothic" w:hAnsi="Century Gothic"/>
          <w:lang w:val="es-ES"/>
        </w:rPr>
      </w:pPr>
    </w:p>
    <w:p w14:paraId="3ADA4823" w14:textId="77E7599A" w:rsidR="00C456EE" w:rsidRPr="00A46CBD" w:rsidRDefault="00C456EE" w:rsidP="00A46CBD">
      <w:pPr>
        <w:spacing w:line="276" w:lineRule="auto"/>
        <w:rPr>
          <w:rFonts w:ascii="Century Gothic" w:hAnsi="Century Gothic"/>
          <w:lang w:val="es-ES"/>
        </w:rPr>
      </w:pPr>
    </w:p>
    <w:p w14:paraId="01655C57" w14:textId="28941E98" w:rsidR="00C456EE" w:rsidRPr="00A46CBD" w:rsidRDefault="00C456EE" w:rsidP="00A46CBD">
      <w:pPr>
        <w:spacing w:line="276" w:lineRule="auto"/>
        <w:rPr>
          <w:rFonts w:ascii="Century Gothic" w:hAnsi="Century Gothic"/>
          <w:lang w:val="es-ES"/>
        </w:rPr>
      </w:pPr>
    </w:p>
    <w:p w14:paraId="55A6722B" w14:textId="77777777" w:rsidR="00C456EE" w:rsidRPr="00A46CBD" w:rsidRDefault="00C456EE" w:rsidP="00A46CBD">
      <w:pPr>
        <w:spacing w:line="276" w:lineRule="auto"/>
        <w:ind w:left="-567" w:right="-376"/>
        <w:jc w:val="center"/>
        <w:rPr>
          <w:rFonts w:ascii="Century Gothic" w:hAnsi="Century Gothic"/>
          <w:b/>
        </w:rPr>
      </w:pPr>
      <w:bookmarkStart w:id="12" w:name="_Hlk110942857"/>
    </w:p>
    <w:p w14:paraId="6D76D0CE" w14:textId="77777777" w:rsidR="00C456EE" w:rsidRPr="00A46CBD" w:rsidRDefault="00C456EE" w:rsidP="00A46CBD">
      <w:pPr>
        <w:pStyle w:val="Prrafodelista"/>
        <w:numPr>
          <w:ilvl w:val="0"/>
          <w:numId w:val="23"/>
        </w:numPr>
        <w:ind w:right="-376"/>
        <w:jc w:val="center"/>
        <w:rPr>
          <w:rFonts w:ascii="Century Gothic" w:hAnsi="Century Gothic"/>
          <w:b/>
          <w:sz w:val="24"/>
          <w:szCs w:val="24"/>
        </w:rPr>
      </w:pPr>
      <w:r w:rsidRPr="00A46CBD">
        <w:rPr>
          <w:rFonts w:ascii="Century Gothic" w:hAnsi="Century Gothic"/>
          <w:b/>
          <w:sz w:val="24"/>
          <w:szCs w:val="24"/>
        </w:rPr>
        <w:t>PRUEBAS</w:t>
      </w:r>
    </w:p>
    <w:p w14:paraId="02357257" w14:textId="77777777" w:rsidR="00C456EE" w:rsidRPr="00A46CBD" w:rsidRDefault="00C456EE" w:rsidP="00A46CBD">
      <w:pPr>
        <w:spacing w:line="276" w:lineRule="auto"/>
        <w:jc w:val="both"/>
        <w:rPr>
          <w:rFonts w:ascii="Century Gothic" w:hAnsi="Century Gothic"/>
        </w:rPr>
      </w:pPr>
      <w:r w:rsidRPr="00A46CBD">
        <w:rPr>
          <w:rFonts w:ascii="Century Gothic" w:hAnsi="Century Gothic"/>
        </w:rPr>
        <w:t>Comedidamente solicito al señor Juez, ordenar la práctica y tener como prueba las siguientes:</w:t>
      </w:r>
    </w:p>
    <w:p w14:paraId="57701EB0" w14:textId="77777777" w:rsidR="00C456EE" w:rsidRPr="00A46CBD" w:rsidRDefault="00C456EE" w:rsidP="00A46CBD">
      <w:pPr>
        <w:spacing w:line="276" w:lineRule="auto"/>
        <w:jc w:val="both"/>
        <w:rPr>
          <w:rFonts w:ascii="Century Gothic" w:hAnsi="Century Gothic"/>
        </w:rPr>
      </w:pPr>
    </w:p>
    <w:p w14:paraId="035630CB" w14:textId="77777777" w:rsidR="00C456EE" w:rsidRPr="00A46CBD" w:rsidRDefault="00C456EE" w:rsidP="00A46CBD">
      <w:pPr>
        <w:spacing w:line="276" w:lineRule="auto"/>
        <w:jc w:val="both"/>
        <w:rPr>
          <w:rFonts w:ascii="Century Gothic" w:hAnsi="Century Gothic" w:cs="Tahoma"/>
          <w:u w:val="single"/>
        </w:rPr>
      </w:pPr>
      <w:r w:rsidRPr="00A46CBD">
        <w:rPr>
          <w:rFonts w:ascii="Century Gothic" w:hAnsi="Century Gothic" w:cs="Tahoma"/>
          <w:u w:val="single"/>
        </w:rPr>
        <w:t xml:space="preserve">Interrogatorio de Parte: </w:t>
      </w:r>
    </w:p>
    <w:p w14:paraId="1C9A809D" w14:textId="77777777" w:rsidR="00C456EE" w:rsidRPr="00A46CBD" w:rsidRDefault="00C456EE" w:rsidP="00A46CBD">
      <w:pPr>
        <w:spacing w:line="276" w:lineRule="auto"/>
        <w:jc w:val="both"/>
        <w:rPr>
          <w:rFonts w:ascii="Century Gothic" w:hAnsi="Century Gothic" w:cs="Tahoma"/>
          <w:u w:val="single"/>
        </w:rPr>
      </w:pPr>
    </w:p>
    <w:p w14:paraId="6E44C898" w14:textId="548A1C71" w:rsidR="00C456EE" w:rsidRPr="00A46CBD" w:rsidRDefault="00C456EE" w:rsidP="00A46CBD">
      <w:pPr>
        <w:pStyle w:val="Prrafodelista"/>
        <w:numPr>
          <w:ilvl w:val="2"/>
          <w:numId w:val="27"/>
        </w:numPr>
        <w:jc w:val="both"/>
        <w:rPr>
          <w:rFonts w:ascii="Century Gothic" w:hAnsi="Century Gothic" w:cs="Tahoma"/>
          <w:sz w:val="24"/>
          <w:szCs w:val="24"/>
        </w:rPr>
      </w:pPr>
      <w:r w:rsidRPr="00A46CBD">
        <w:rPr>
          <w:rFonts w:ascii="Century Gothic" w:hAnsi="Century Gothic" w:cs="Tahoma"/>
          <w:sz w:val="24"/>
          <w:szCs w:val="24"/>
        </w:rPr>
        <w:t xml:space="preserve">Comedidamente solicito al Señor Juez, que ordene la práctica de </w:t>
      </w:r>
      <w:r w:rsidR="00264761" w:rsidRPr="00A46CBD">
        <w:rPr>
          <w:rFonts w:ascii="Century Gothic" w:hAnsi="Century Gothic" w:cs="Tahoma"/>
          <w:sz w:val="24"/>
          <w:szCs w:val="24"/>
        </w:rPr>
        <w:t>esta</w:t>
      </w:r>
      <w:r w:rsidRPr="00A46CBD">
        <w:rPr>
          <w:rFonts w:ascii="Century Gothic" w:hAnsi="Century Gothic" w:cs="Tahoma"/>
          <w:sz w:val="24"/>
          <w:szCs w:val="24"/>
        </w:rPr>
        <w:t xml:space="preserve"> prueba respecto de todos </w:t>
      </w:r>
      <w:r w:rsidR="00CC744A" w:rsidRPr="00A46CBD">
        <w:rPr>
          <w:rFonts w:ascii="Century Gothic" w:hAnsi="Century Gothic" w:cs="Tahoma"/>
          <w:sz w:val="24"/>
          <w:szCs w:val="24"/>
        </w:rPr>
        <w:t>los demandantes y demandados</w:t>
      </w:r>
      <w:r w:rsidRPr="00A46CBD">
        <w:rPr>
          <w:rFonts w:ascii="Century Gothic" w:hAnsi="Century Gothic" w:cs="Tahoma"/>
          <w:sz w:val="24"/>
          <w:szCs w:val="24"/>
        </w:rPr>
        <w:t>, para lo cual solicito se fije fecha y hora con el fin de que absuelvan el cuestionario que verbalmente o en sobre cerrado presentaré a la diligencia.</w:t>
      </w:r>
    </w:p>
    <w:p w14:paraId="5EB9E7EC" w14:textId="77777777" w:rsidR="00B37DB2" w:rsidRPr="00A46CBD" w:rsidRDefault="00B37DB2" w:rsidP="00A46CBD">
      <w:pPr>
        <w:spacing w:line="276" w:lineRule="auto"/>
        <w:jc w:val="both"/>
        <w:rPr>
          <w:rFonts w:ascii="Century Gothic" w:hAnsi="Century Gothic" w:cs="Tahoma"/>
        </w:rPr>
      </w:pPr>
    </w:p>
    <w:p w14:paraId="1BFED6D4" w14:textId="77777777" w:rsidR="00B37DB2" w:rsidRPr="00A46CBD" w:rsidRDefault="00B37DB2" w:rsidP="00A46CBD">
      <w:pPr>
        <w:spacing w:line="276" w:lineRule="auto"/>
        <w:jc w:val="both"/>
        <w:rPr>
          <w:rFonts w:ascii="Century Gothic" w:hAnsi="Century Gothic" w:cs="Tahoma"/>
        </w:rPr>
      </w:pPr>
    </w:p>
    <w:p w14:paraId="5DC3AA97" w14:textId="544CC46E" w:rsidR="00B37DB2" w:rsidRPr="00A46CBD" w:rsidRDefault="00B37DB2" w:rsidP="00A46CBD">
      <w:pPr>
        <w:pStyle w:val="Prrafodelista"/>
        <w:numPr>
          <w:ilvl w:val="2"/>
          <w:numId w:val="27"/>
        </w:numPr>
        <w:jc w:val="both"/>
        <w:rPr>
          <w:rFonts w:ascii="Century Gothic" w:hAnsi="Century Gothic" w:cs="Tahoma"/>
          <w:sz w:val="24"/>
          <w:szCs w:val="24"/>
        </w:rPr>
      </w:pPr>
      <w:r w:rsidRPr="00A46CBD">
        <w:rPr>
          <w:rFonts w:ascii="Century Gothic" w:hAnsi="Century Gothic" w:cs="Tahoma"/>
          <w:sz w:val="24"/>
          <w:szCs w:val="24"/>
        </w:rPr>
        <w:t xml:space="preserve">De manera especial le solicito al juzgado se decrete el interrogatorio de parte del mi representada, esto con la finalidad de que explique de manera mas detallada como opera la póliza de </w:t>
      </w:r>
      <w:r w:rsidR="003B0D38" w:rsidRPr="00A46CBD">
        <w:rPr>
          <w:rFonts w:ascii="Century Gothic" w:hAnsi="Century Gothic" w:cs="Tahoma"/>
          <w:sz w:val="24"/>
          <w:szCs w:val="24"/>
        </w:rPr>
        <w:t>Maquinaria número</w:t>
      </w:r>
      <w:r w:rsidRPr="00A46CBD">
        <w:rPr>
          <w:rFonts w:ascii="Century Gothic" w:hAnsi="Century Gothic" w:cs="Tahoma"/>
          <w:sz w:val="24"/>
          <w:szCs w:val="24"/>
        </w:rPr>
        <w:t xml:space="preserve"> </w:t>
      </w:r>
      <w:r w:rsidR="003B0D38" w:rsidRPr="00A46CBD">
        <w:rPr>
          <w:rFonts w:ascii="Century Gothic" w:hAnsi="Century Gothic"/>
          <w:sz w:val="24"/>
          <w:szCs w:val="24"/>
        </w:rPr>
        <w:t>AA017543</w:t>
      </w:r>
      <w:r w:rsidR="003B0D38" w:rsidRPr="00A46CBD">
        <w:rPr>
          <w:rFonts w:ascii="Century Gothic" w:hAnsi="Century Gothic"/>
          <w:sz w:val="24"/>
          <w:szCs w:val="24"/>
        </w:rPr>
        <w:t xml:space="preserve">. </w:t>
      </w:r>
    </w:p>
    <w:p w14:paraId="5FD06CF2" w14:textId="77777777" w:rsidR="00C456EE" w:rsidRPr="00A46CBD" w:rsidRDefault="00C456EE" w:rsidP="00A46CBD">
      <w:pPr>
        <w:spacing w:line="276" w:lineRule="auto"/>
        <w:jc w:val="both"/>
        <w:rPr>
          <w:rFonts w:ascii="Century Gothic" w:hAnsi="Century Gothic"/>
        </w:rPr>
      </w:pPr>
    </w:p>
    <w:p w14:paraId="59F07853" w14:textId="77777777" w:rsidR="00C456EE" w:rsidRPr="00A46CBD" w:rsidRDefault="00C456EE" w:rsidP="00A46CBD">
      <w:pPr>
        <w:spacing w:line="276" w:lineRule="auto"/>
        <w:jc w:val="both"/>
        <w:rPr>
          <w:rFonts w:ascii="Century Gothic" w:hAnsi="Century Gothic"/>
        </w:rPr>
      </w:pPr>
    </w:p>
    <w:p w14:paraId="7944DE04" w14:textId="7363CB6E" w:rsidR="00C456EE" w:rsidRPr="00A46CBD" w:rsidRDefault="00C456EE" w:rsidP="00A46CBD">
      <w:pPr>
        <w:spacing w:line="276" w:lineRule="auto"/>
        <w:jc w:val="both"/>
        <w:rPr>
          <w:rFonts w:ascii="Century Gothic" w:hAnsi="Century Gothic"/>
          <w:b/>
          <w:u w:val="single"/>
        </w:rPr>
      </w:pPr>
      <w:r w:rsidRPr="00A46CBD">
        <w:rPr>
          <w:rFonts w:ascii="Century Gothic" w:hAnsi="Century Gothic"/>
          <w:b/>
          <w:u w:val="single"/>
        </w:rPr>
        <w:t>Documentales aportados:</w:t>
      </w:r>
    </w:p>
    <w:p w14:paraId="620645CC" w14:textId="77777777" w:rsidR="00C456EE" w:rsidRPr="00A46CBD" w:rsidRDefault="00C456EE" w:rsidP="00A46CBD">
      <w:pPr>
        <w:spacing w:line="276" w:lineRule="auto"/>
        <w:jc w:val="both"/>
        <w:rPr>
          <w:rFonts w:ascii="Century Gothic" w:hAnsi="Century Gothic"/>
          <w:b/>
          <w:u w:val="single"/>
        </w:rPr>
      </w:pPr>
    </w:p>
    <w:p w14:paraId="02A45AB0" w14:textId="696DC234" w:rsidR="00C456EE" w:rsidRPr="00A46CBD" w:rsidRDefault="00C456EE" w:rsidP="00A46CBD">
      <w:pPr>
        <w:pStyle w:val="Prrafodelista"/>
        <w:numPr>
          <w:ilvl w:val="0"/>
          <w:numId w:val="22"/>
        </w:numPr>
        <w:spacing w:after="0"/>
        <w:jc w:val="both"/>
        <w:rPr>
          <w:rFonts w:ascii="Century Gothic" w:hAnsi="Century Gothic"/>
          <w:sz w:val="24"/>
          <w:szCs w:val="24"/>
        </w:rPr>
      </w:pPr>
      <w:r w:rsidRPr="00A46CBD">
        <w:rPr>
          <w:rFonts w:ascii="Century Gothic" w:hAnsi="Century Gothic"/>
          <w:sz w:val="24"/>
          <w:szCs w:val="24"/>
        </w:rPr>
        <w:t xml:space="preserve"> </w:t>
      </w:r>
      <w:r w:rsidR="007D5BA6" w:rsidRPr="00A46CBD">
        <w:rPr>
          <w:rFonts w:ascii="Century Gothic" w:hAnsi="Century Gothic"/>
          <w:sz w:val="24"/>
          <w:szCs w:val="24"/>
        </w:rPr>
        <w:t>P</w:t>
      </w:r>
      <w:r w:rsidRPr="00A46CBD">
        <w:rPr>
          <w:rFonts w:ascii="Century Gothic" w:hAnsi="Century Gothic"/>
          <w:sz w:val="24"/>
          <w:szCs w:val="24"/>
        </w:rPr>
        <w:t xml:space="preserve">óliza </w:t>
      </w:r>
      <w:r w:rsidR="007D5BA6" w:rsidRPr="00A46CBD">
        <w:rPr>
          <w:rFonts w:ascii="Century Gothic" w:hAnsi="Century Gothic"/>
          <w:sz w:val="24"/>
          <w:szCs w:val="24"/>
        </w:rPr>
        <w:t>de EQUIPO MAQUINARIA</w:t>
      </w:r>
      <w:r w:rsidR="005319C3" w:rsidRPr="00A46CBD">
        <w:rPr>
          <w:rFonts w:ascii="Century Gothic" w:hAnsi="Century Gothic"/>
          <w:sz w:val="24"/>
          <w:szCs w:val="24"/>
        </w:rPr>
        <w:t xml:space="preserve"> Y MAQUINARIA AGRICOLA</w:t>
      </w:r>
      <w:r w:rsidR="007D5BA6" w:rsidRPr="00A46CBD">
        <w:rPr>
          <w:rFonts w:ascii="Century Gothic" w:hAnsi="Century Gothic"/>
          <w:sz w:val="24"/>
          <w:szCs w:val="24"/>
        </w:rPr>
        <w:t xml:space="preserve"> </w:t>
      </w:r>
      <w:r w:rsidR="00D06B8F" w:rsidRPr="00A46CBD">
        <w:rPr>
          <w:rFonts w:ascii="Century Gothic" w:hAnsi="Century Gothic"/>
          <w:sz w:val="24"/>
          <w:szCs w:val="24"/>
        </w:rPr>
        <w:t>N</w:t>
      </w:r>
      <w:r w:rsidR="00A308BC" w:rsidRPr="00A46CBD">
        <w:rPr>
          <w:rFonts w:ascii="Century Gothic" w:hAnsi="Century Gothic"/>
          <w:sz w:val="24"/>
          <w:szCs w:val="24"/>
        </w:rPr>
        <w:t>ú</w:t>
      </w:r>
      <w:r w:rsidR="00D06B8F" w:rsidRPr="00A46CBD">
        <w:rPr>
          <w:rFonts w:ascii="Century Gothic" w:hAnsi="Century Gothic"/>
          <w:sz w:val="24"/>
          <w:szCs w:val="24"/>
        </w:rPr>
        <w:t>mero</w:t>
      </w:r>
      <w:r w:rsidR="00A308BC" w:rsidRPr="00A46CBD">
        <w:rPr>
          <w:rFonts w:ascii="Century Gothic" w:hAnsi="Century Gothic"/>
          <w:sz w:val="24"/>
          <w:szCs w:val="24"/>
        </w:rPr>
        <w:t xml:space="preserve"> </w:t>
      </w:r>
      <w:r w:rsidR="00A308BC" w:rsidRPr="00A46CBD">
        <w:rPr>
          <w:rFonts w:ascii="Century Gothic" w:hAnsi="Century Gothic"/>
          <w:sz w:val="24"/>
          <w:szCs w:val="24"/>
        </w:rPr>
        <w:t>AA017543</w:t>
      </w:r>
      <w:r w:rsidR="00A308BC" w:rsidRPr="00A46CBD">
        <w:rPr>
          <w:rFonts w:ascii="Century Gothic" w:hAnsi="Century Gothic"/>
          <w:sz w:val="24"/>
          <w:szCs w:val="24"/>
        </w:rPr>
        <w:t xml:space="preserve">. </w:t>
      </w:r>
    </w:p>
    <w:p w14:paraId="7637D465" w14:textId="1E6DB508" w:rsidR="00C456EE" w:rsidRPr="00A46CBD" w:rsidRDefault="00A308BC" w:rsidP="00A46CBD">
      <w:pPr>
        <w:pStyle w:val="Prrafodelista"/>
        <w:numPr>
          <w:ilvl w:val="0"/>
          <w:numId w:val="22"/>
        </w:numPr>
        <w:spacing w:after="0"/>
        <w:jc w:val="both"/>
        <w:rPr>
          <w:rFonts w:ascii="Century Gothic" w:hAnsi="Century Gothic"/>
          <w:sz w:val="24"/>
          <w:szCs w:val="24"/>
        </w:rPr>
      </w:pPr>
      <w:r w:rsidRPr="00A46CBD">
        <w:rPr>
          <w:rFonts w:ascii="Century Gothic" w:hAnsi="Century Gothic"/>
          <w:sz w:val="24"/>
          <w:szCs w:val="24"/>
        </w:rPr>
        <w:t>C</w:t>
      </w:r>
      <w:r w:rsidR="00C456EE" w:rsidRPr="00A46CBD">
        <w:rPr>
          <w:rFonts w:ascii="Century Gothic" w:hAnsi="Century Gothic"/>
          <w:sz w:val="24"/>
          <w:szCs w:val="24"/>
        </w:rPr>
        <w:t xml:space="preserve">ondiciones generales </w:t>
      </w:r>
      <w:r w:rsidR="000B69F0" w:rsidRPr="00A46CBD">
        <w:rPr>
          <w:rFonts w:ascii="Century Gothic" w:hAnsi="Century Gothic"/>
          <w:sz w:val="24"/>
          <w:szCs w:val="24"/>
        </w:rPr>
        <w:t xml:space="preserve">aplicables para la póliza de </w:t>
      </w:r>
      <w:r w:rsidRPr="00A46CBD">
        <w:rPr>
          <w:rFonts w:ascii="Century Gothic" w:hAnsi="Century Gothic"/>
          <w:sz w:val="24"/>
          <w:szCs w:val="24"/>
        </w:rPr>
        <w:t>EQUIPO MAQUINARIA Y MAQUINARIA AGRICOLA Número AA017543</w:t>
      </w:r>
      <w:r w:rsidRPr="00A46CBD">
        <w:rPr>
          <w:rFonts w:ascii="Century Gothic" w:hAnsi="Century Gothic"/>
          <w:sz w:val="24"/>
          <w:szCs w:val="24"/>
        </w:rPr>
        <w:t xml:space="preserve">. </w:t>
      </w:r>
    </w:p>
    <w:p w14:paraId="56DC2B51" w14:textId="77777777" w:rsidR="00C456EE" w:rsidRPr="00A46CBD" w:rsidRDefault="00C456EE" w:rsidP="00A46CBD">
      <w:pPr>
        <w:spacing w:line="276" w:lineRule="auto"/>
        <w:jc w:val="both"/>
        <w:rPr>
          <w:rFonts w:ascii="Century Gothic" w:hAnsi="Century Gothic"/>
          <w:highlight w:val="yellow"/>
        </w:rPr>
      </w:pPr>
    </w:p>
    <w:p w14:paraId="5776A04F" w14:textId="77777777" w:rsidR="00C456EE" w:rsidRPr="00A46CBD" w:rsidRDefault="00C456EE" w:rsidP="00A46CBD">
      <w:pPr>
        <w:spacing w:line="276" w:lineRule="auto"/>
        <w:jc w:val="both"/>
        <w:rPr>
          <w:rFonts w:ascii="Century Gothic" w:hAnsi="Century Gothic"/>
        </w:rPr>
      </w:pPr>
    </w:p>
    <w:p w14:paraId="7CF0E763" w14:textId="77777777" w:rsidR="00C456EE" w:rsidRPr="00A46CBD" w:rsidRDefault="00C456EE" w:rsidP="00A46CBD">
      <w:pPr>
        <w:pStyle w:val="Prrafodelista"/>
        <w:numPr>
          <w:ilvl w:val="0"/>
          <w:numId w:val="23"/>
        </w:numPr>
        <w:spacing w:after="0"/>
        <w:jc w:val="center"/>
        <w:rPr>
          <w:rFonts w:ascii="Century Gothic" w:hAnsi="Century Gothic" w:cs="Tahoma"/>
          <w:b/>
          <w:sz w:val="24"/>
          <w:szCs w:val="24"/>
        </w:rPr>
      </w:pPr>
      <w:r w:rsidRPr="00A46CBD">
        <w:rPr>
          <w:rFonts w:ascii="Century Gothic" w:hAnsi="Century Gothic" w:cs="Tahoma"/>
          <w:b/>
          <w:sz w:val="24"/>
          <w:szCs w:val="24"/>
        </w:rPr>
        <w:t>ANEXOS.</w:t>
      </w:r>
    </w:p>
    <w:p w14:paraId="40E9C85C" w14:textId="77777777" w:rsidR="00C456EE" w:rsidRPr="00A46CBD" w:rsidRDefault="00C456EE" w:rsidP="00A46CBD">
      <w:pPr>
        <w:spacing w:line="276" w:lineRule="auto"/>
        <w:jc w:val="center"/>
        <w:rPr>
          <w:rFonts w:ascii="Century Gothic" w:hAnsi="Century Gothic" w:cs="Tahoma"/>
          <w:b/>
        </w:rPr>
      </w:pPr>
    </w:p>
    <w:p w14:paraId="63B853F3" w14:textId="73D96A20" w:rsidR="00C456EE" w:rsidRPr="00A46CBD" w:rsidRDefault="00C456EE" w:rsidP="00A46CBD">
      <w:pPr>
        <w:pStyle w:val="Prrafodelista"/>
        <w:numPr>
          <w:ilvl w:val="0"/>
          <w:numId w:val="34"/>
        </w:numPr>
        <w:jc w:val="both"/>
        <w:rPr>
          <w:rFonts w:ascii="Century Gothic" w:hAnsi="Century Gothic" w:cs="Tahoma"/>
          <w:sz w:val="24"/>
          <w:szCs w:val="24"/>
        </w:rPr>
      </w:pPr>
      <w:r w:rsidRPr="00A46CBD">
        <w:rPr>
          <w:rFonts w:ascii="Century Gothic" w:hAnsi="Century Gothic" w:cs="Tahoma"/>
          <w:sz w:val="24"/>
          <w:szCs w:val="24"/>
        </w:rPr>
        <w:t xml:space="preserve">Los documentos señalados en el acápite de pruebas. </w:t>
      </w:r>
    </w:p>
    <w:p w14:paraId="31798C03" w14:textId="22B5DFE3" w:rsidR="00C456EE" w:rsidRPr="00A46CBD" w:rsidRDefault="00C456EE" w:rsidP="00A46CBD">
      <w:pPr>
        <w:pStyle w:val="Prrafodelista"/>
        <w:numPr>
          <w:ilvl w:val="0"/>
          <w:numId w:val="34"/>
        </w:numPr>
        <w:jc w:val="both"/>
        <w:rPr>
          <w:rFonts w:ascii="Century Gothic" w:hAnsi="Century Gothic" w:cs="Tahoma"/>
          <w:sz w:val="24"/>
          <w:szCs w:val="24"/>
        </w:rPr>
      </w:pPr>
      <w:r w:rsidRPr="00A46CBD">
        <w:rPr>
          <w:rFonts w:ascii="Century Gothic" w:hAnsi="Century Gothic" w:cs="Tahoma"/>
          <w:sz w:val="24"/>
          <w:szCs w:val="24"/>
        </w:rPr>
        <w:t xml:space="preserve">Escritura pública No. </w:t>
      </w:r>
      <w:r w:rsidR="00CC744A" w:rsidRPr="00A46CBD">
        <w:rPr>
          <w:rFonts w:ascii="Century Gothic" w:hAnsi="Century Gothic" w:cs="Tahoma"/>
          <w:sz w:val="24"/>
          <w:szCs w:val="24"/>
        </w:rPr>
        <w:t>3040</w:t>
      </w:r>
      <w:r w:rsidRPr="00A46CBD">
        <w:rPr>
          <w:rFonts w:ascii="Century Gothic" w:hAnsi="Century Gothic" w:cs="Tahoma"/>
          <w:sz w:val="24"/>
          <w:szCs w:val="24"/>
        </w:rPr>
        <w:t xml:space="preserve"> del </w:t>
      </w:r>
      <w:r w:rsidR="00CC744A" w:rsidRPr="00A46CBD">
        <w:rPr>
          <w:rFonts w:ascii="Century Gothic" w:hAnsi="Century Gothic" w:cs="Tahoma"/>
          <w:sz w:val="24"/>
          <w:szCs w:val="24"/>
        </w:rPr>
        <w:t>2</w:t>
      </w:r>
      <w:r w:rsidRPr="00A46CBD">
        <w:rPr>
          <w:rFonts w:ascii="Century Gothic" w:hAnsi="Century Gothic" w:cs="Tahoma"/>
          <w:sz w:val="24"/>
          <w:szCs w:val="24"/>
        </w:rPr>
        <w:t xml:space="preserve">9 de </w:t>
      </w:r>
      <w:r w:rsidR="00CC744A" w:rsidRPr="00A46CBD">
        <w:rPr>
          <w:rFonts w:ascii="Century Gothic" w:hAnsi="Century Gothic" w:cs="Tahoma"/>
          <w:sz w:val="24"/>
          <w:szCs w:val="24"/>
        </w:rPr>
        <w:t>diciembre</w:t>
      </w:r>
      <w:r w:rsidRPr="00A46CBD">
        <w:rPr>
          <w:rFonts w:ascii="Century Gothic" w:hAnsi="Century Gothic" w:cs="Tahoma"/>
          <w:sz w:val="24"/>
          <w:szCs w:val="24"/>
        </w:rPr>
        <w:t xml:space="preserve"> dl 2021</w:t>
      </w:r>
      <w:r w:rsidR="00CC744A" w:rsidRPr="00A46CBD">
        <w:rPr>
          <w:rFonts w:ascii="Century Gothic" w:hAnsi="Century Gothic" w:cs="Tahoma"/>
          <w:sz w:val="24"/>
          <w:szCs w:val="24"/>
        </w:rPr>
        <w:t xml:space="preserve"> por medio de la cual se otorga poder general</w:t>
      </w:r>
      <w:r w:rsidRPr="00A46CBD">
        <w:rPr>
          <w:rFonts w:ascii="Century Gothic" w:hAnsi="Century Gothic" w:cs="Tahoma"/>
          <w:sz w:val="24"/>
          <w:szCs w:val="24"/>
        </w:rPr>
        <w:t>.</w:t>
      </w:r>
    </w:p>
    <w:p w14:paraId="1EFD16CC" w14:textId="77777777" w:rsidR="00C456EE" w:rsidRPr="00A46CBD" w:rsidRDefault="00C456EE" w:rsidP="00A46CBD">
      <w:pPr>
        <w:spacing w:line="276" w:lineRule="auto"/>
        <w:jc w:val="both"/>
        <w:rPr>
          <w:rFonts w:ascii="Century Gothic" w:hAnsi="Century Gothic" w:cs="Tahoma"/>
        </w:rPr>
      </w:pPr>
    </w:p>
    <w:p w14:paraId="6E60636D" w14:textId="77777777" w:rsidR="00C456EE" w:rsidRPr="00A46CBD" w:rsidRDefault="00C456EE" w:rsidP="00A46CBD">
      <w:pPr>
        <w:pStyle w:val="Prrafodelista"/>
        <w:numPr>
          <w:ilvl w:val="0"/>
          <w:numId w:val="23"/>
        </w:numPr>
        <w:spacing w:after="0"/>
        <w:jc w:val="center"/>
        <w:rPr>
          <w:rFonts w:ascii="Century Gothic" w:hAnsi="Century Gothic"/>
          <w:b/>
          <w:sz w:val="24"/>
          <w:szCs w:val="24"/>
        </w:rPr>
      </w:pPr>
      <w:r w:rsidRPr="00A46CBD">
        <w:rPr>
          <w:rFonts w:ascii="Century Gothic" w:hAnsi="Century Gothic"/>
          <w:b/>
          <w:sz w:val="24"/>
          <w:szCs w:val="24"/>
        </w:rPr>
        <w:t>NOTIFICACIONES</w:t>
      </w:r>
    </w:p>
    <w:p w14:paraId="02D34C34" w14:textId="77777777" w:rsidR="00C456EE" w:rsidRPr="00A46CBD" w:rsidRDefault="00C456EE" w:rsidP="00A46CBD">
      <w:pPr>
        <w:spacing w:line="276" w:lineRule="auto"/>
        <w:jc w:val="center"/>
        <w:rPr>
          <w:rFonts w:ascii="Century Gothic" w:hAnsi="Century Gothic"/>
          <w:b/>
        </w:rPr>
      </w:pPr>
    </w:p>
    <w:p w14:paraId="4F200267" w14:textId="7214F81A" w:rsidR="00C456EE" w:rsidRPr="00A46CBD" w:rsidRDefault="00C456EE" w:rsidP="00A46CBD">
      <w:pPr>
        <w:spacing w:line="276" w:lineRule="auto"/>
        <w:jc w:val="both"/>
        <w:rPr>
          <w:rFonts w:ascii="Century Gothic" w:hAnsi="Century Gothic"/>
        </w:rPr>
      </w:pPr>
      <w:r w:rsidRPr="00A46CBD">
        <w:rPr>
          <w:rFonts w:ascii="Century Gothic" w:hAnsi="Century Gothic"/>
        </w:rPr>
        <w:t xml:space="preserve">Mi representada la EQUIDAD SEGUROS GENERALES O.C, </w:t>
      </w:r>
      <w:r w:rsidR="00CC744A" w:rsidRPr="00A46CBD">
        <w:rPr>
          <w:rFonts w:ascii="Century Gothic" w:hAnsi="Century Gothic"/>
        </w:rPr>
        <w:t>y la</w:t>
      </w:r>
      <w:r w:rsidRPr="00A46CBD">
        <w:rPr>
          <w:rFonts w:ascii="Century Gothic" w:hAnsi="Century Gothic"/>
        </w:rPr>
        <w:t xml:space="preserve"> suscrita recibiremos notificaciones en la</w:t>
      </w:r>
      <w:r w:rsidR="00CC744A" w:rsidRPr="00A46CBD">
        <w:rPr>
          <w:rFonts w:ascii="Century Gothic" w:eastAsiaTheme="minorEastAsia" w:hAnsi="Century Gothic"/>
          <w:noProof/>
          <w:lang w:eastAsia="es-ES_tradnl"/>
        </w:rPr>
        <w:t xml:space="preserve"> Cra.9ª # 99-07 Piso </w:t>
      </w:r>
      <w:r w:rsidR="00264761" w:rsidRPr="00A46CBD">
        <w:rPr>
          <w:rFonts w:ascii="Century Gothic" w:eastAsiaTheme="minorEastAsia" w:hAnsi="Century Gothic"/>
          <w:noProof/>
          <w:lang w:eastAsia="es-ES_tradnl"/>
        </w:rPr>
        <w:t>15 de</w:t>
      </w:r>
      <w:r w:rsidR="00CC744A" w:rsidRPr="00A46CBD">
        <w:rPr>
          <w:rFonts w:ascii="Century Gothic" w:hAnsi="Century Gothic"/>
        </w:rPr>
        <w:t xml:space="preserve"> la cuidad de </w:t>
      </w:r>
      <w:r w:rsidR="00264761" w:rsidRPr="00A46CBD">
        <w:rPr>
          <w:rFonts w:ascii="Century Gothic" w:hAnsi="Century Gothic"/>
        </w:rPr>
        <w:t>Bogotá, o</w:t>
      </w:r>
      <w:r w:rsidRPr="00A46CBD">
        <w:rPr>
          <w:rFonts w:ascii="Century Gothic" w:hAnsi="Century Gothic"/>
        </w:rPr>
        <w:t xml:space="preserve"> en la secretaría de su despacho.</w:t>
      </w:r>
      <w:r w:rsidR="00CC744A" w:rsidRPr="00A46CBD">
        <w:rPr>
          <w:rFonts w:ascii="Century Gothic" w:hAnsi="Century Gothic"/>
        </w:rPr>
        <w:t xml:space="preserve"> Y a los c</w:t>
      </w:r>
      <w:r w:rsidRPr="00A46CBD">
        <w:rPr>
          <w:rFonts w:ascii="Century Gothic" w:hAnsi="Century Gothic"/>
        </w:rPr>
        <w:t>orreo</w:t>
      </w:r>
      <w:r w:rsidR="00CC744A" w:rsidRPr="00A46CBD">
        <w:rPr>
          <w:rFonts w:ascii="Century Gothic" w:hAnsi="Century Gothic"/>
        </w:rPr>
        <w:t>s</w:t>
      </w:r>
      <w:r w:rsidRPr="00A46CBD">
        <w:rPr>
          <w:rFonts w:ascii="Century Gothic" w:hAnsi="Century Gothic"/>
        </w:rPr>
        <w:t xml:space="preserve"> electrónico:</w:t>
      </w:r>
      <w:r w:rsidR="00CC744A" w:rsidRPr="00A46CBD">
        <w:rPr>
          <w:rFonts w:ascii="Century Gothic" w:hAnsi="Century Gothic"/>
        </w:rPr>
        <w:t xml:space="preserve"> y </w:t>
      </w:r>
      <w:hyperlink r:id="rId8" w:history="1">
        <w:r w:rsidRPr="00A46CBD">
          <w:rPr>
            <w:rStyle w:val="Hipervnculo"/>
            <w:rFonts w:ascii="Century Gothic" w:hAnsi="Century Gothic"/>
            <w:color w:val="auto"/>
            <w:u w:val="none"/>
          </w:rPr>
          <w:t>Notificacionesjudiciales.laequidad@laequidadseguros.coop</w:t>
        </w:r>
      </w:hyperlink>
    </w:p>
    <w:p w14:paraId="49BBC7CD" w14:textId="43ECEB06" w:rsidR="00C456EE" w:rsidRPr="00A46CBD" w:rsidRDefault="00C456EE" w:rsidP="00A46CBD">
      <w:pPr>
        <w:spacing w:line="276" w:lineRule="auto"/>
        <w:rPr>
          <w:rFonts w:ascii="Century Gothic" w:hAnsi="Century Gothic" w:cs="Tahoma"/>
        </w:rPr>
      </w:pPr>
    </w:p>
    <w:p w14:paraId="73012011" w14:textId="6D5563C4" w:rsidR="00C456EE" w:rsidRPr="00A46CBD" w:rsidRDefault="00CC744A" w:rsidP="00A46CBD">
      <w:pPr>
        <w:spacing w:line="276" w:lineRule="auto"/>
        <w:rPr>
          <w:rFonts w:ascii="Century Gothic" w:hAnsi="Century Gothic" w:cs="Tahoma"/>
        </w:rPr>
      </w:pPr>
      <w:r w:rsidRPr="00A46CBD">
        <w:rPr>
          <w:rFonts w:ascii="Century Gothic" w:hAnsi="Century Gothic" w:cs="Tahoma"/>
        </w:rPr>
        <w:t>Del señor</w:t>
      </w:r>
      <w:r w:rsidR="00C456EE" w:rsidRPr="00A46CBD">
        <w:rPr>
          <w:rFonts w:ascii="Century Gothic" w:hAnsi="Century Gothic" w:cs="Tahoma"/>
        </w:rPr>
        <w:t xml:space="preserve"> juez, </w:t>
      </w:r>
    </w:p>
    <w:p w14:paraId="552C2BA0" w14:textId="1A9271C5" w:rsidR="00C456EE" w:rsidRPr="00A46CBD" w:rsidRDefault="00C456EE" w:rsidP="00A46CBD">
      <w:pPr>
        <w:spacing w:line="276" w:lineRule="auto"/>
        <w:rPr>
          <w:rFonts w:ascii="Century Gothic" w:hAnsi="Century Gothic" w:cs="Tahoma"/>
        </w:rPr>
      </w:pPr>
    </w:p>
    <w:p w14:paraId="3300168B" w14:textId="256DAF66" w:rsidR="00C456EE" w:rsidRPr="00A46CBD" w:rsidRDefault="00C456EE" w:rsidP="00A46CBD">
      <w:pPr>
        <w:spacing w:line="276" w:lineRule="auto"/>
        <w:rPr>
          <w:rFonts w:ascii="Century Gothic" w:hAnsi="Century Gothic" w:cs="Tahoma"/>
        </w:rPr>
      </w:pPr>
    </w:p>
    <w:p w14:paraId="51FAAACB" w14:textId="24B6FD28" w:rsidR="00C456EE" w:rsidRPr="00A46CBD" w:rsidRDefault="00C456EE" w:rsidP="00A46CBD">
      <w:pPr>
        <w:spacing w:line="276" w:lineRule="auto"/>
        <w:jc w:val="both"/>
        <w:rPr>
          <w:rFonts w:ascii="Century Gothic" w:hAnsi="Century Gothic"/>
          <w:color w:val="000000"/>
        </w:rPr>
      </w:pPr>
      <w:r w:rsidRPr="00A46CBD">
        <w:rPr>
          <w:rFonts w:ascii="Century Gothic" w:hAnsi="Century Gothic"/>
          <w:noProof/>
          <w:color w:val="000000"/>
        </w:rPr>
        <w:drawing>
          <wp:inline distT="0" distB="0" distL="0" distR="0" wp14:anchorId="0C19B9D4" wp14:editId="412ADEED">
            <wp:extent cx="1485900" cy="1028700"/>
            <wp:effectExtent l="0" t="0" r="0" b="0"/>
            <wp:docPr id="2" name="Imagen 2" descr="Imagen que contiene pizarr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Imagen que contiene pizarrón&#10;&#10;Descripción generada automáticamente"/>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1485900" cy="1028700"/>
                    </a:xfrm>
                    <a:prstGeom prst="rect">
                      <a:avLst/>
                    </a:prstGeom>
                    <a:noFill/>
                    <a:ln>
                      <a:noFill/>
                    </a:ln>
                  </pic:spPr>
                </pic:pic>
              </a:graphicData>
            </a:graphic>
          </wp:inline>
        </w:drawing>
      </w:r>
    </w:p>
    <w:p w14:paraId="1877111B" w14:textId="77777777" w:rsidR="00C456EE" w:rsidRPr="00A46CBD" w:rsidRDefault="00C456EE" w:rsidP="00A46CBD">
      <w:pPr>
        <w:spacing w:line="276" w:lineRule="auto"/>
        <w:jc w:val="both"/>
        <w:rPr>
          <w:rFonts w:ascii="Century Gothic" w:hAnsi="Century Gothic"/>
          <w:color w:val="000000"/>
        </w:rPr>
      </w:pPr>
    </w:p>
    <w:p w14:paraId="2AD7E6BE" w14:textId="77777777" w:rsidR="00C456EE" w:rsidRPr="00A46CBD" w:rsidRDefault="00C456EE" w:rsidP="00A46CBD">
      <w:pPr>
        <w:spacing w:line="276" w:lineRule="auto"/>
        <w:jc w:val="both"/>
        <w:rPr>
          <w:rFonts w:ascii="Century Gothic" w:hAnsi="Century Gothic"/>
          <w:color w:val="000000"/>
        </w:rPr>
      </w:pPr>
      <w:r w:rsidRPr="00A46CBD">
        <w:rPr>
          <w:rFonts w:ascii="Century Gothic" w:hAnsi="Century Gothic"/>
          <w:color w:val="000000"/>
        </w:rPr>
        <w:t>HEILYN BAUTISTA BARRERA</w:t>
      </w:r>
    </w:p>
    <w:p w14:paraId="37BBC7C3" w14:textId="77777777" w:rsidR="00C456EE" w:rsidRPr="00A46CBD" w:rsidRDefault="00C456EE" w:rsidP="00A46CBD">
      <w:pPr>
        <w:spacing w:line="276" w:lineRule="auto"/>
        <w:jc w:val="both"/>
        <w:rPr>
          <w:rFonts w:ascii="Century Gothic" w:hAnsi="Century Gothic"/>
          <w:color w:val="000000"/>
        </w:rPr>
      </w:pPr>
      <w:r w:rsidRPr="00A46CBD">
        <w:rPr>
          <w:rFonts w:ascii="Century Gothic" w:hAnsi="Century Gothic"/>
          <w:color w:val="000000"/>
        </w:rPr>
        <w:t xml:space="preserve">C.C 1.143.350.727 de C/Gena </w:t>
      </w:r>
    </w:p>
    <w:p w14:paraId="39EB5B48" w14:textId="77777777" w:rsidR="00C456EE" w:rsidRPr="00A46CBD" w:rsidRDefault="00C456EE" w:rsidP="00A46CBD">
      <w:pPr>
        <w:spacing w:line="276" w:lineRule="auto"/>
        <w:jc w:val="both"/>
        <w:rPr>
          <w:rFonts w:ascii="Century Gothic" w:hAnsi="Century Gothic"/>
          <w:color w:val="000000"/>
        </w:rPr>
      </w:pPr>
      <w:r w:rsidRPr="00A46CBD">
        <w:rPr>
          <w:rFonts w:ascii="Century Gothic" w:hAnsi="Century Gothic"/>
          <w:color w:val="000000"/>
        </w:rPr>
        <w:t xml:space="preserve">T.P. </w:t>
      </w:r>
      <w:proofErr w:type="spellStart"/>
      <w:r w:rsidRPr="00A46CBD">
        <w:rPr>
          <w:rFonts w:ascii="Century Gothic" w:hAnsi="Century Gothic"/>
          <w:color w:val="000000"/>
        </w:rPr>
        <w:t>N°</w:t>
      </w:r>
      <w:proofErr w:type="spellEnd"/>
      <w:r w:rsidRPr="00A46CBD">
        <w:rPr>
          <w:rFonts w:ascii="Century Gothic" w:hAnsi="Century Gothic"/>
          <w:color w:val="000000"/>
        </w:rPr>
        <w:t xml:space="preserve"> 279.003 del C.S. de la J.</w:t>
      </w:r>
    </w:p>
    <w:p w14:paraId="1C1E1AD8" w14:textId="69CC4A46" w:rsidR="00C456EE" w:rsidRPr="00A46CBD" w:rsidRDefault="007F7A5A" w:rsidP="00A46CBD">
      <w:pPr>
        <w:spacing w:line="276" w:lineRule="auto"/>
        <w:jc w:val="both"/>
        <w:rPr>
          <w:rFonts w:ascii="Century Gothic" w:hAnsi="Century Gothic"/>
          <w:color w:val="000000"/>
        </w:rPr>
      </w:pPr>
      <w:r>
        <w:rPr>
          <w:rFonts w:ascii="Century Gothic" w:hAnsi="Century Gothic"/>
          <w:color w:val="000000"/>
        </w:rPr>
        <w:t>Heilyn.bautista</w:t>
      </w:r>
      <w:r w:rsidR="00C456EE" w:rsidRPr="00A46CBD">
        <w:rPr>
          <w:rFonts w:ascii="Century Gothic" w:hAnsi="Century Gothic"/>
          <w:color w:val="000000"/>
        </w:rPr>
        <w:t>@laequidadseguros.coop</w:t>
      </w:r>
    </w:p>
    <w:p w14:paraId="7BEEAFA2" w14:textId="5D95EC94" w:rsidR="00C456EE" w:rsidRPr="00A46CBD" w:rsidRDefault="00000000" w:rsidP="0087460D">
      <w:pPr>
        <w:spacing w:line="276" w:lineRule="auto"/>
        <w:jc w:val="both"/>
        <w:rPr>
          <w:rFonts w:ascii="Century Gothic" w:hAnsi="Century Gothic" w:cs="Tahoma"/>
        </w:rPr>
      </w:pPr>
      <w:hyperlink r:id="rId10" w:history="1">
        <w:r w:rsidR="00C456EE" w:rsidRPr="00A46CBD">
          <w:rPr>
            <w:rStyle w:val="Hipervnculo"/>
            <w:rFonts w:ascii="Century Gothic" w:hAnsi="Century Gothic"/>
            <w:color w:val="000000"/>
          </w:rPr>
          <w:t>Notificacionesjudiciales.laequidad@laequidadseguros.coop</w:t>
        </w:r>
      </w:hyperlink>
      <w:bookmarkEnd w:id="12"/>
    </w:p>
    <w:sectPr w:rsidR="00C456EE" w:rsidRPr="00A46CBD" w:rsidSect="003D06D8">
      <w:headerReference w:type="even" r:id="rId11"/>
      <w:headerReference w:type="default" r:id="rId12"/>
      <w:headerReference w:type="firs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124C5" w14:textId="77777777" w:rsidR="003D06D8" w:rsidRDefault="003D06D8" w:rsidP="00E7033F">
      <w:r>
        <w:separator/>
      </w:r>
    </w:p>
  </w:endnote>
  <w:endnote w:type="continuationSeparator" w:id="0">
    <w:p w14:paraId="42FC30BB" w14:textId="77777777" w:rsidR="003D06D8" w:rsidRDefault="003D06D8" w:rsidP="00E70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95D6A" w14:textId="77777777" w:rsidR="003D06D8" w:rsidRDefault="003D06D8" w:rsidP="00E7033F">
      <w:r>
        <w:separator/>
      </w:r>
    </w:p>
  </w:footnote>
  <w:footnote w:type="continuationSeparator" w:id="0">
    <w:p w14:paraId="68C83383" w14:textId="77777777" w:rsidR="003D06D8" w:rsidRDefault="003D06D8" w:rsidP="00E7033F">
      <w:r>
        <w:continuationSeparator/>
      </w:r>
    </w:p>
  </w:footnote>
  <w:footnote w:id="1">
    <w:p w14:paraId="2D752C94" w14:textId="77777777" w:rsidR="00A82B8E" w:rsidRPr="00EA46C1" w:rsidRDefault="00A82B8E" w:rsidP="00A82B8E">
      <w:pPr>
        <w:pStyle w:val="Textonotapie"/>
        <w:rPr>
          <w:rFonts w:ascii="Arial Narrow" w:hAnsi="Arial Narrow"/>
          <w:sz w:val="22"/>
          <w:szCs w:val="22"/>
          <w:lang w:val="es-CO"/>
        </w:rPr>
      </w:pPr>
      <w:r w:rsidRPr="00EA46C1">
        <w:rPr>
          <w:rStyle w:val="Refdenotaalpie"/>
          <w:rFonts w:ascii="Arial Narrow" w:hAnsi="Arial Narrow"/>
          <w:sz w:val="22"/>
          <w:szCs w:val="22"/>
        </w:rPr>
        <w:footnoteRef/>
      </w:r>
      <w:r w:rsidRPr="00EA46C1">
        <w:rPr>
          <w:rFonts w:ascii="Arial Narrow" w:hAnsi="Arial Narrow"/>
          <w:sz w:val="22"/>
          <w:szCs w:val="22"/>
        </w:rPr>
        <w:t xml:space="preserve"> </w:t>
      </w:r>
      <w:r w:rsidRPr="00EA46C1">
        <w:rPr>
          <w:rFonts w:ascii="Arial Narrow" w:hAnsi="Arial Narrow"/>
          <w:color w:val="000000"/>
          <w:sz w:val="22"/>
          <w:szCs w:val="22"/>
          <w:shd w:val="clear" w:color="auto" w:fill="FFFFFF"/>
        </w:rPr>
        <w:t>Corte Suprema de Justicia, Sala de Casación Laboral, 8 de mayo de 1961</w:t>
      </w:r>
    </w:p>
  </w:footnote>
  <w:footnote w:id="2">
    <w:p w14:paraId="61041996" w14:textId="77777777" w:rsidR="000820F1" w:rsidRDefault="000820F1" w:rsidP="000820F1">
      <w:pPr>
        <w:pStyle w:val="Textonotapie"/>
      </w:pPr>
      <w:r>
        <w:rPr>
          <w:rStyle w:val="Refdenotaalpie"/>
          <w:rFonts w:ascii="Century Gothic" w:hAnsi="Century Gothic"/>
          <w:sz w:val="16"/>
          <w:szCs w:val="16"/>
        </w:rPr>
        <w:footnoteRef/>
      </w:r>
      <w:r>
        <w:rPr>
          <w:rFonts w:ascii="Century Gothic" w:hAnsi="Century Gothic"/>
          <w:sz w:val="16"/>
          <w:szCs w:val="16"/>
        </w:rPr>
        <w:t xml:space="preserve"> Instituciones de Derecho Procesal Civil, I, 185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D41B7" w14:textId="35709AD5" w:rsidR="00E7033F" w:rsidRDefault="00000000">
    <w:pPr>
      <w:pStyle w:val="Encabezado"/>
    </w:pPr>
    <w:r>
      <w:rPr>
        <w:noProof/>
        <w:lang w:eastAsia="es-ES_tradnl"/>
      </w:rPr>
      <w:pict w14:anchorId="3BF0BD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0" type="#_x0000_t75" style="position:absolute;margin-left:0;margin-top:0;width:600pt;height:776.4pt;z-index:-251657216;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EBF2C" w14:textId="637DC7E8" w:rsidR="00B60E41" w:rsidRPr="00B60E41" w:rsidRDefault="00000000" w:rsidP="00B60E41">
    <w:pPr>
      <w:rPr>
        <w:rFonts w:ascii="Calibri" w:eastAsia="Times New Roman" w:hAnsi="Calibri" w:cs="Calibri"/>
        <w:color w:val="000000"/>
        <w:lang w:val="es-CO" w:eastAsia="es-CO"/>
      </w:rPr>
    </w:pPr>
    <w:r>
      <w:rPr>
        <w:noProof/>
        <w:lang w:eastAsia="es-ES_tradnl"/>
      </w:rPr>
      <w:pict w14:anchorId="446D70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9" type="#_x0000_t75" style="position:absolute;margin-left:-61.05pt;margin-top:-72.55pt;width:600pt;height:776.4pt;z-index:-251658240;mso-wrap-edited:f;mso-position-horizontal-relative:margin;mso-position-vertical-relative:margin" wrapcoords="-27 0 -27 21579 21600 21579 21600 0 -27 0">
          <v:imagedata r:id="rId1" o:title="este-si"/>
          <w10:wrap anchorx="margin" anchory="margin"/>
        </v:shape>
      </w:pict>
    </w:r>
    <w:r w:rsidR="00A24E0B">
      <w:t>SGC</w:t>
    </w:r>
    <w:r w:rsidR="00B60E41">
      <w:t xml:space="preserve"> </w:t>
    </w:r>
    <w:r w:rsidR="00D34144">
      <w:rPr>
        <w:rFonts w:ascii="Calibri" w:eastAsia="Times New Roman" w:hAnsi="Calibri" w:cs="Calibri"/>
        <w:color w:val="000000"/>
        <w:lang w:val="es-CO" w:eastAsia="es-CO"/>
      </w:rPr>
      <w:t>10182</w:t>
    </w:r>
  </w:p>
  <w:p w14:paraId="464A4DEA" w14:textId="37DD199C" w:rsidR="00AA3EF4" w:rsidRPr="00AA3EF4" w:rsidRDefault="00A24E0B" w:rsidP="00AA3EF4">
    <w:pPr>
      <w:rPr>
        <w:rFonts w:ascii="Calibri" w:eastAsia="Times New Roman" w:hAnsi="Calibri" w:cs="Calibri"/>
        <w:color w:val="000000"/>
        <w:lang w:val="es-CO" w:eastAsia="es-CO"/>
      </w:rPr>
    </w:pPr>
    <w:r>
      <w:t xml:space="preserve"> </w:t>
    </w:r>
  </w:p>
  <w:p w14:paraId="07F4F2CC" w14:textId="7BFC4D7E" w:rsidR="00E7033F" w:rsidRDefault="00E7033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0425C" w14:textId="1DABC5C4" w:rsidR="00E7033F" w:rsidRDefault="00000000">
    <w:pPr>
      <w:pStyle w:val="Encabezado"/>
    </w:pPr>
    <w:r>
      <w:rPr>
        <w:noProof/>
        <w:lang w:eastAsia="es-ES_tradnl"/>
      </w:rPr>
      <w:pict w14:anchorId="61CEBC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1" type="#_x0000_t75" style="position:absolute;margin-left:0;margin-top:0;width:600pt;height:776.4pt;z-index:-251656192;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93C2D3C"/>
    <w:lvl w:ilvl="0">
      <w:numFmt w:val="bullet"/>
      <w:lvlText w:val="*"/>
      <w:lvlJc w:val="left"/>
      <w:pPr>
        <w:ind w:left="0" w:firstLine="0"/>
      </w:pPr>
    </w:lvl>
  </w:abstractNum>
  <w:abstractNum w:abstractNumId="1" w15:restartNumberingAfterBreak="0">
    <w:nsid w:val="00000005"/>
    <w:multiLevelType w:val="multilevel"/>
    <w:tmpl w:val="7CFC6A1C"/>
    <w:lvl w:ilvl="0">
      <w:start w:val="1"/>
      <w:numFmt w:val="upperRoman"/>
      <w:suff w:val="nothing"/>
      <w:lvlText w:val="%1."/>
      <w:lvlJc w:val="left"/>
      <w:pPr>
        <w:ind w:left="283" w:hanging="283"/>
      </w:pPr>
      <w:rPr>
        <w:b/>
      </w:rPr>
    </w:lvl>
    <w:lvl w:ilvl="1">
      <w:start w:val="1"/>
      <w:numFmt w:val="decimal"/>
      <w:suff w:val="nothing"/>
      <w:lvlText w:val="%2."/>
      <w:lvlJc w:val="left"/>
      <w:pPr>
        <w:ind w:left="283" w:hanging="283"/>
      </w:pPr>
      <w:rPr>
        <w:b/>
        <w:bCs/>
      </w:rPr>
    </w:lvl>
    <w:lvl w:ilvl="2">
      <w:start w:val="1"/>
      <w:numFmt w:val="decimal"/>
      <w:suff w:val="nothing"/>
      <w:lvlText w:val="%3."/>
      <w:lvlJc w:val="left"/>
      <w:pPr>
        <w:ind w:left="849" w:hanging="283"/>
      </w:pPr>
    </w:lvl>
    <w:lvl w:ilvl="3">
      <w:start w:val="1"/>
      <w:numFmt w:val="decimal"/>
      <w:suff w:val="nothing"/>
      <w:lvlText w:val="%4."/>
      <w:lvlJc w:val="left"/>
      <w:pPr>
        <w:ind w:left="1132" w:hanging="283"/>
      </w:pPr>
      <w:rPr>
        <w:rFonts w:ascii="Century Gothic" w:eastAsia="Times New Roman" w:hAnsi="Century Gothic" w:cs="Tahoma"/>
      </w:r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2" w15:restartNumberingAfterBreak="0">
    <w:nsid w:val="00000006"/>
    <w:multiLevelType w:val="multilevel"/>
    <w:tmpl w:val="4A1EE23C"/>
    <w:lvl w:ilvl="0">
      <w:start w:val="2"/>
      <w:numFmt w:val="upperRoman"/>
      <w:suff w:val="nothing"/>
      <w:lvlText w:val="%1."/>
      <w:lvlJc w:val="left"/>
      <w:pPr>
        <w:ind w:left="283" w:hanging="283"/>
      </w:pPr>
    </w:lvl>
    <w:lvl w:ilvl="1">
      <w:start w:val="1"/>
      <w:numFmt w:val="decimal"/>
      <w:suff w:val="nothing"/>
      <w:lvlText w:val="%2."/>
      <w:lvlJc w:val="left"/>
      <w:pPr>
        <w:ind w:left="283" w:hanging="283"/>
      </w:pPr>
      <w:rPr>
        <w:b/>
      </w:rPr>
    </w:lvl>
    <w:lvl w:ilvl="2">
      <w:start w:val="1"/>
      <w:numFmt w:val="decimal"/>
      <w:suff w:val="nothing"/>
      <w:lvlText w:val="%3."/>
      <w:lvlJc w:val="left"/>
      <w:pPr>
        <w:ind w:left="283"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3" w15:restartNumberingAfterBreak="0">
    <w:nsid w:val="005C7AE4"/>
    <w:multiLevelType w:val="hybridMultilevel"/>
    <w:tmpl w:val="0F30260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2302B88"/>
    <w:multiLevelType w:val="hybridMultilevel"/>
    <w:tmpl w:val="036ECE4E"/>
    <w:lvl w:ilvl="0" w:tplc="78BC2E34">
      <w:start w:val="28"/>
      <w:numFmt w:val="bullet"/>
      <w:lvlText w:val="-"/>
      <w:lvlJc w:val="left"/>
      <w:pPr>
        <w:ind w:left="1080" w:hanging="360"/>
      </w:pPr>
      <w:rPr>
        <w:rFonts w:ascii="Century Gothic" w:eastAsiaTheme="minorHAnsi" w:hAnsi="Century Gothic" w:cstheme="minorBid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15:restartNumberingAfterBreak="0">
    <w:nsid w:val="02DB4897"/>
    <w:multiLevelType w:val="hybridMultilevel"/>
    <w:tmpl w:val="71CE88B0"/>
    <w:lvl w:ilvl="0" w:tplc="E188D7B2">
      <w:start w:val="1"/>
      <w:numFmt w:val="decimal"/>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6" w15:restartNumberingAfterBreak="0">
    <w:nsid w:val="030D4633"/>
    <w:multiLevelType w:val="hybridMultilevel"/>
    <w:tmpl w:val="9F1C9440"/>
    <w:lvl w:ilvl="0" w:tplc="FFFFFFFF">
      <w:start w:val="1"/>
      <w:numFmt w:val="decimal"/>
      <w:lvlText w:val="%1."/>
      <w:lvlJc w:val="left"/>
      <w:pPr>
        <w:ind w:left="786"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0FA0359"/>
    <w:multiLevelType w:val="hybridMultilevel"/>
    <w:tmpl w:val="F41A3D80"/>
    <w:lvl w:ilvl="0" w:tplc="932449DC">
      <w:start w:val="1"/>
      <w:numFmt w:val="decimal"/>
      <w:lvlText w:val="%1."/>
      <w:lvlJc w:val="left"/>
      <w:pPr>
        <w:ind w:left="36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1A230C3"/>
    <w:multiLevelType w:val="hybridMultilevel"/>
    <w:tmpl w:val="7F987424"/>
    <w:lvl w:ilvl="0" w:tplc="933CE3A8">
      <w:start w:val="5"/>
      <w:numFmt w:val="bullet"/>
      <w:lvlText w:val="-"/>
      <w:lvlJc w:val="left"/>
      <w:pPr>
        <w:ind w:left="1080" w:hanging="360"/>
      </w:pPr>
      <w:rPr>
        <w:rFonts w:ascii="Century Gothic" w:eastAsiaTheme="minorHAnsi" w:hAnsi="Century Gothic"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9" w15:restartNumberingAfterBreak="0">
    <w:nsid w:val="16A26BD7"/>
    <w:multiLevelType w:val="multilevel"/>
    <w:tmpl w:val="E392DDCA"/>
    <w:lvl w:ilvl="0">
      <w:start w:val="1"/>
      <w:numFmt w:val="upperRoman"/>
      <w:lvlText w:val="%1."/>
      <w:lvlJc w:val="left"/>
      <w:pPr>
        <w:tabs>
          <w:tab w:val="num" w:pos="720"/>
        </w:tabs>
        <w:ind w:left="720" w:hanging="720"/>
      </w:pPr>
      <w:rPr>
        <w:rFonts w:hint="default"/>
        <w:b/>
      </w:rPr>
    </w:lvl>
    <w:lvl w:ilvl="1">
      <w:start w:val="1"/>
      <w:numFmt w:val="decimal"/>
      <w:lvlText w:val="%2."/>
      <w:lvlJc w:val="left"/>
      <w:pPr>
        <w:tabs>
          <w:tab w:val="num" w:pos="0"/>
        </w:tabs>
        <w:ind w:left="0" w:hanging="360"/>
      </w:pPr>
      <w:rPr>
        <w:rFonts w:hint="default"/>
        <w:b/>
      </w:rPr>
    </w:lvl>
    <w:lvl w:ilvl="2">
      <w:start w:val="20"/>
      <w:numFmt w:val="bullet"/>
      <w:lvlText w:val="-"/>
      <w:lvlJc w:val="left"/>
      <w:pPr>
        <w:ind w:left="0" w:hanging="360"/>
      </w:pPr>
      <w:rPr>
        <w:rFonts w:ascii="Arial Narrow" w:eastAsia="Times New Roman" w:hAnsi="Arial Narrow" w:cs="Arial" w:hint="default"/>
      </w:rPr>
    </w:lvl>
    <w:lvl w:ilvl="3">
      <w:start w:val="2"/>
      <w:numFmt w:val="lowerLetter"/>
      <w:lvlText w:val="%4."/>
      <w:lvlJc w:val="left"/>
      <w:pPr>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15:restartNumberingAfterBreak="0">
    <w:nsid w:val="1AFF543F"/>
    <w:multiLevelType w:val="hybridMultilevel"/>
    <w:tmpl w:val="03C4CF1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C6E66D2"/>
    <w:multiLevelType w:val="hybridMultilevel"/>
    <w:tmpl w:val="69A0A8AC"/>
    <w:lvl w:ilvl="0" w:tplc="8F74CEDC">
      <w:start w:val="2"/>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1A56016"/>
    <w:multiLevelType w:val="hybridMultilevel"/>
    <w:tmpl w:val="072EAA0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48B2F6F"/>
    <w:multiLevelType w:val="hybridMultilevel"/>
    <w:tmpl w:val="D8BC586A"/>
    <w:lvl w:ilvl="0" w:tplc="3BC44E30">
      <w:start w:val="1"/>
      <w:numFmt w:val="decimal"/>
      <w:lvlText w:val="%1."/>
      <w:lvlJc w:val="left"/>
      <w:pPr>
        <w:ind w:left="720" w:hanging="360"/>
      </w:pPr>
      <w:rPr>
        <w:rFonts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81328D9"/>
    <w:multiLevelType w:val="hybridMultilevel"/>
    <w:tmpl w:val="240C513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08E73D4"/>
    <w:multiLevelType w:val="hybridMultilevel"/>
    <w:tmpl w:val="5BBE2266"/>
    <w:lvl w:ilvl="0" w:tplc="CA7C6A4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317A5D85"/>
    <w:multiLevelType w:val="hybridMultilevel"/>
    <w:tmpl w:val="F814CE8E"/>
    <w:lvl w:ilvl="0" w:tplc="933CE3A8">
      <w:start w:val="5"/>
      <w:numFmt w:val="bullet"/>
      <w:lvlText w:val="-"/>
      <w:lvlJc w:val="left"/>
      <w:pPr>
        <w:ind w:left="720" w:hanging="360"/>
      </w:pPr>
      <w:rPr>
        <w:rFonts w:ascii="Century Gothic" w:eastAsiaTheme="minorHAnsi" w:hAnsi="Century Gothic"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7F153C6"/>
    <w:multiLevelType w:val="hybridMultilevel"/>
    <w:tmpl w:val="D1181D30"/>
    <w:lvl w:ilvl="0" w:tplc="2ED2A69A">
      <w:start w:val="8"/>
      <w:numFmt w:val="decimal"/>
      <w:lvlText w:val="%1."/>
      <w:lvlJc w:val="left"/>
      <w:pPr>
        <w:ind w:left="643" w:hanging="360"/>
      </w:pPr>
      <w:rPr>
        <w:rFonts w:hint="default"/>
      </w:rPr>
    </w:lvl>
    <w:lvl w:ilvl="1" w:tplc="240A0019" w:tentative="1">
      <w:start w:val="1"/>
      <w:numFmt w:val="lowerLetter"/>
      <w:lvlText w:val="%2."/>
      <w:lvlJc w:val="left"/>
      <w:pPr>
        <w:ind w:left="1363" w:hanging="360"/>
      </w:pPr>
    </w:lvl>
    <w:lvl w:ilvl="2" w:tplc="240A001B" w:tentative="1">
      <w:start w:val="1"/>
      <w:numFmt w:val="lowerRoman"/>
      <w:lvlText w:val="%3."/>
      <w:lvlJc w:val="right"/>
      <w:pPr>
        <w:ind w:left="2083" w:hanging="180"/>
      </w:pPr>
    </w:lvl>
    <w:lvl w:ilvl="3" w:tplc="240A000F" w:tentative="1">
      <w:start w:val="1"/>
      <w:numFmt w:val="decimal"/>
      <w:lvlText w:val="%4."/>
      <w:lvlJc w:val="left"/>
      <w:pPr>
        <w:ind w:left="2803" w:hanging="360"/>
      </w:pPr>
    </w:lvl>
    <w:lvl w:ilvl="4" w:tplc="240A0019" w:tentative="1">
      <w:start w:val="1"/>
      <w:numFmt w:val="lowerLetter"/>
      <w:lvlText w:val="%5."/>
      <w:lvlJc w:val="left"/>
      <w:pPr>
        <w:ind w:left="3523" w:hanging="360"/>
      </w:pPr>
    </w:lvl>
    <w:lvl w:ilvl="5" w:tplc="240A001B" w:tentative="1">
      <w:start w:val="1"/>
      <w:numFmt w:val="lowerRoman"/>
      <w:lvlText w:val="%6."/>
      <w:lvlJc w:val="right"/>
      <w:pPr>
        <w:ind w:left="4243" w:hanging="180"/>
      </w:pPr>
    </w:lvl>
    <w:lvl w:ilvl="6" w:tplc="240A000F" w:tentative="1">
      <w:start w:val="1"/>
      <w:numFmt w:val="decimal"/>
      <w:lvlText w:val="%7."/>
      <w:lvlJc w:val="left"/>
      <w:pPr>
        <w:ind w:left="4963" w:hanging="360"/>
      </w:pPr>
    </w:lvl>
    <w:lvl w:ilvl="7" w:tplc="240A0019" w:tentative="1">
      <w:start w:val="1"/>
      <w:numFmt w:val="lowerLetter"/>
      <w:lvlText w:val="%8."/>
      <w:lvlJc w:val="left"/>
      <w:pPr>
        <w:ind w:left="5683" w:hanging="360"/>
      </w:pPr>
    </w:lvl>
    <w:lvl w:ilvl="8" w:tplc="240A001B" w:tentative="1">
      <w:start w:val="1"/>
      <w:numFmt w:val="lowerRoman"/>
      <w:lvlText w:val="%9."/>
      <w:lvlJc w:val="right"/>
      <w:pPr>
        <w:ind w:left="6403" w:hanging="180"/>
      </w:pPr>
    </w:lvl>
  </w:abstractNum>
  <w:abstractNum w:abstractNumId="18" w15:restartNumberingAfterBreak="0">
    <w:nsid w:val="392D39D1"/>
    <w:multiLevelType w:val="hybridMultilevel"/>
    <w:tmpl w:val="710EC5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3D937126"/>
    <w:multiLevelType w:val="hybridMultilevel"/>
    <w:tmpl w:val="7D7C65B6"/>
    <w:lvl w:ilvl="0" w:tplc="933CE3A8">
      <w:start w:val="5"/>
      <w:numFmt w:val="bullet"/>
      <w:lvlText w:val="-"/>
      <w:lvlJc w:val="left"/>
      <w:pPr>
        <w:ind w:left="720" w:hanging="360"/>
      </w:pPr>
      <w:rPr>
        <w:rFonts w:ascii="Century Gothic" w:eastAsiaTheme="minorHAnsi" w:hAnsi="Century Gothic"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0F4194E"/>
    <w:multiLevelType w:val="hybridMultilevel"/>
    <w:tmpl w:val="5246BA52"/>
    <w:lvl w:ilvl="0" w:tplc="F4EA37C0">
      <w:start w:val="5"/>
      <w:numFmt w:val="bullet"/>
      <w:lvlText w:val="-"/>
      <w:lvlJc w:val="left"/>
      <w:pPr>
        <w:ind w:left="1068" w:hanging="360"/>
      </w:pPr>
      <w:rPr>
        <w:rFonts w:ascii="Century Gothic" w:eastAsiaTheme="minorHAnsi" w:hAnsi="Century Gothic" w:cstheme="minorBidi"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1" w15:restartNumberingAfterBreak="0">
    <w:nsid w:val="418B3FCB"/>
    <w:multiLevelType w:val="hybridMultilevel"/>
    <w:tmpl w:val="E6A010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1D54700"/>
    <w:multiLevelType w:val="hybridMultilevel"/>
    <w:tmpl w:val="02420D94"/>
    <w:lvl w:ilvl="0" w:tplc="240A000F">
      <w:start w:val="3"/>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42B55DB3"/>
    <w:multiLevelType w:val="hybridMultilevel"/>
    <w:tmpl w:val="EC7250FE"/>
    <w:lvl w:ilvl="0" w:tplc="FB50BA4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51240B16"/>
    <w:multiLevelType w:val="hybridMultilevel"/>
    <w:tmpl w:val="C0D05D04"/>
    <w:lvl w:ilvl="0" w:tplc="86E45E72">
      <w:start w:val="776"/>
      <w:numFmt w:val="decimal"/>
      <w:lvlText w:val="%1"/>
      <w:lvlJc w:val="left"/>
      <w:pPr>
        <w:ind w:left="765" w:hanging="4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53C97F33"/>
    <w:multiLevelType w:val="hybridMultilevel"/>
    <w:tmpl w:val="D820EC7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55B95665"/>
    <w:multiLevelType w:val="hybridMultilevel"/>
    <w:tmpl w:val="871250D4"/>
    <w:lvl w:ilvl="0" w:tplc="BE5C45BA">
      <w:start w:val="1"/>
      <w:numFmt w:val="decimal"/>
      <w:lvlText w:val="%1."/>
      <w:lvlJc w:val="left"/>
      <w:pPr>
        <w:ind w:left="720" w:hanging="360"/>
      </w:pPr>
      <w:rPr>
        <w:rFonts w:eastAsiaTheme="minorHAnsi" w:cstheme="minorBidi"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77B61DB"/>
    <w:multiLevelType w:val="hybridMultilevel"/>
    <w:tmpl w:val="DDDAA428"/>
    <w:lvl w:ilvl="0" w:tplc="4E125F00">
      <w:start w:val="26"/>
      <w:numFmt w:val="bullet"/>
      <w:lvlText w:val="-"/>
      <w:lvlJc w:val="left"/>
      <w:pPr>
        <w:ind w:left="644" w:hanging="360"/>
      </w:pPr>
      <w:rPr>
        <w:rFonts w:ascii="Century Gothic" w:eastAsiaTheme="minorHAnsi" w:hAnsi="Century Gothic" w:cstheme="minorBidi"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8" w15:restartNumberingAfterBreak="0">
    <w:nsid w:val="58E221A5"/>
    <w:multiLevelType w:val="hybridMultilevel"/>
    <w:tmpl w:val="3EC0985A"/>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15:restartNumberingAfterBreak="0">
    <w:nsid w:val="5F604274"/>
    <w:multiLevelType w:val="hybridMultilevel"/>
    <w:tmpl w:val="AD621772"/>
    <w:lvl w:ilvl="0" w:tplc="EEAE487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27321A7"/>
    <w:multiLevelType w:val="hybridMultilevel"/>
    <w:tmpl w:val="923C9DFA"/>
    <w:lvl w:ilvl="0" w:tplc="0E6461EC">
      <w:start w:val="1"/>
      <w:numFmt w:val="decimal"/>
      <w:lvlText w:val="%1."/>
      <w:lvlJc w:val="left"/>
      <w:pPr>
        <w:ind w:left="360" w:hanging="360"/>
      </w:pPr>
      <w:rPr>
        <w:rFonts w:ascii="Century Gothic" w:hAnsi="Century Gothic" w:hint="default"/>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A5E5C78"/>
    <w:multiLevelType w:val="hybridMultilevel"/>
    <w:tmpl w:val="05909EA4"/>
    <w:lvl w:ilvl="0" w:tplc="CB983A4C">
      <w:start w:val="1"/>
      <w:numFmt w:val="upperRoman"/>
      <w:lvlText w:val="%1."/>
      <w:lvlJc w:val="left"/>
      <w:pPr>
        <w:ind w:left="1080" w:hanging="720"/>
      </w:pPr>
      <w:rPr>
        <w:rFonts w:ascii="Century Gothic" w:hAnsi="Century Gothic" w:hint="default"/>
        <w:b/>
        <w:sz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6AC671F2"/>
    <w:multiLevelType w:val="hybridMultilevel"/>
    <w:tmpl w:val="9F1C9440"/>
    <w:lvl w:ilvl="0" w:tplc="CC50B968">
      <w:start w:val="1"/>
      <w:numFmt w:val="decimal"/>
      <w:lvlText w:val="%1."/>
      <w:lvlJc w:val="left"/>
      <w:pPr>
        <w:ind w:left="786"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3" w15:restartNumberingAfterBreak="0">
    <w:nsid w:val="6DB75C02"/>
    <w:multiLevelType w:val="hybridMultilevel"/>
    <w:tmpl w:val="38DEF478"/>
    <w:lvl w:ilvl="0" w:tplc="5F06F5CA">
      <w:start w:val="1"/>
      <w:numFmt w:val="decimal"/>
      <w:lvlText w:val="%1."/>
      <w:lvlJc w:val="left"/>
      <w:pPr>
        <w:ind w:left="720" w:hanging="360"/>
      </w:pPr>
      <w:rPr>
        <w:rFonts w:ascii="Century Gothic" w:eastAsiaTheme="minorHAnsi" w:hAnsi="Century Gothic" w:cstheme="minorBidi"/>
      </w:rPr>
    </w:lvl>
    <w:lvl w:ilvl="1" w:tplc="240A0019">
      <w:start w:val="1"/>
      <w:numFmt w:val="lowerLetter"/>
      <w:lvlText w:val="%2."/>
      <w:lvlJc w:val="left"/>
      <w:pPr>
        <w:ind w:left="786"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78895FB0"/>
    <w:multiLevelType w:val="hybridMultilevel"/>
    <w:tmpl w:val="424E050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7C5A55B3"/>
    <w:multiLevelType w:val="hybridMultilevel"/>
    <w:tmpl w:val="02AE40B6"/>
    <w:lvl w:ilvl="0" w:tplc="C4F69C8A">
      <w:start w:val="1"/>
      <w:numFmt w:val="upp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854760490">
    <w:abstractNumId w:val="18"/>
  </w:num>
  <w:num w:numId="2" w16cid:durableId="1021590591">
    <w:abstractNumId w:val="12"/>
  </w:num>
  <w:num w:numId="3" w16cid:durableId="471169823">
    <w:abstractNumId w:val="31"/>
  </w:num>
  <w:num w:numId="4" w16cid:durableId="673991286">
    <w:abstractNumId w:val="14"/>
  </w:num>
  <w:num w:numId="5" w16cid:durableId="1026977547">
    <w:abstractNumId w:val="30"/>
  </w:num>
  <w:num w:numId="6" w16cid:durableId="1361200623">
    <w:abstractNumId w:val="10"/>
  </w:num>
  <w:num w:numId="7" w16cid:durableId="191889874">
    <w:abstractNumId w:val="25"/>
  </w:num>
  <w:num w:numId="8" w16cid:durableId="3279067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2509778">
    <w:abstractNumId w:val="0"/>
    <w:lvlOverride w:ilvl="0">
      <w:lvl w:ilvl="0">
        <w:numFmt w:val="bullet"/>
        <w:lvlText w:val=""/>
        <w:legacy w:legacy="1" w:legacySpace="0" w:legacyIndent="283"/>
        <w:lvlJc w:val="left"/>
        <w:pPr>
          <w:ind w:left="1134" w:hanging="283"/>
        </w:pPr>
        <w:rPr>
          <w:rFonts w:ascii="Symbol" w:hAnsi="Symbol" w:hint="default"/>
        </w:rPr>
      </w:lvl>
    </w:lvlOverride>
  </w:num>
  <w:num w:numId="10" w16cid:durableId="546453366">
    <w:abstractNumId w:val="26"/>
  </w:num>
  <w:num w:numId="11" w16cid:durableId="621233375">
    <w:abstractNumId w:val="20"/>
  </w:num>
  <w:num w:numId="12" w16cid:durableId="292908788">
    <w:abstractNumId w:val="32"/>
  </w:num>
  <w:num w:numId="13" w16cid:durableId="1169902243">
    <w:abstractNumId w:val="6"/>
  </w:num>
  <w:num w:numId="14" w16cid:durableId="281965843">
    <w:abstractNumId w:val="5"/>
  </w:num>
  <w:num w:numId="15" w16cid:durableId="1391686797">
    <w:abstractNumId w:val="28"/>
  </w:num>
  <w:num w:numId="16" w16cid:durableId="572394748">
    <w:abstractNumId w:val="22"/>
  </w:num>
  <w:num w:numId="17" w16cid:durableId="960301739">
    <w:abstractNumId w:val="34"/>
  </w:num>
  <w:num w:numId="18" w16cid:durableId="1454637060">
    <w:abstractNumId w:val="3"/>
  </w:num>
  <w:num w:numId="19" w16cid:durableId="294216206">
    <w:abstractNumId w:val="8"/>
  </w:num>
  <w:num w:numId="20" w16cid:durableId="2013797689">
    <w:abstractNumId w:val="19"/>
  </w:num>
  <w:num w:numId="21" w16cid:durableId="1125583811">
    <w:abstractNumId w:val="16"/>
  </w:num>
  <w:num w:numId="22" w16cid:durableId="711541088">
    <w:abstractNumId w:val="33"/>
  </w:num>
  <w:num w:numId="23" w16cid:durableId="1246720002">
    <w:abstractNumId w:val="29"/>
  </w:num>
  <w:num w:numId="24" w16cid:durableId="2086609697">
    <w:abstractNumId w:val="9"/>
  </w:num>
  <w:num w:numId="25" w16cid:durableId="349726111">
    <w:abstractNumId w:val="35"/>
  </w:num>
  <w:num w:numId="26" w16cid:durableId="764544688">
    <w:abstractNumId w:val="7"/>
  </w:num>
  <w:num w:numId="27" w16cid:durableId="157118733">
    <w:abstractNumId w:val="1"/>
  </w:num>
  <w:num w:numId="28" w16cid:durableId="348798776">
    <w:abstractNumId w:val="2"/>
  </w:num>
  <w:num w:numId="29" w16cid:durableId="1033654016">
    <w:abstractNumId w:val="23"/>
  </w:num>
  <w:num w:numId="30" w16cid:durableId="1117405592">
    <w:abstractNumId w:val="13"/>
  </w:num>
  <w:num w:numId="31" w16cid:durableId="1004674155">
    <w:abstractNumId w:val="15"/>
  </w:num>
  <w:num w:numId="32" w16cid:durableId="72708144">
    <w:abstractNumId w:val="4"/>
  </w:num>
  <w:num w:numId="33" w16cid:durableId="1455175815">
    <w:abstractNumId w:val="24"/>
  </w:num>
  <w:num w:numId="34" w16cid:durableId="2091730045">
    <w:abstractNumId w:val="27"/>
  </w:num>
  <w:num w:numId="35" w16cid:durableId="843519607">
    <w:abstractNumId w:val="17"/>
  </w:num>
  <w:num w:numId="36" w16cid:durableId="183909661">
    <w:abstractNumId w:val="11"/>
  </w:num>
  <w:num w:numId="37" w16cid:durableId="7465320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33F"/>
    <w:rsid w:val="00004EFF"/>
    <w:rsid w:val="000468AC"/>
    <w:rsid w:val="0007199F"/>
    <w:rsid w:val="000820F1"/>
    <w:rsid w:val="000A69A9"/>
    <w:rsid w:val="000B69F0"/>
    <w:rsid w:val="000C743D"/>
    <w:rsid w:val="000F13F1"/>
    <w:rsid w:val="000F53B5"/>
    <w:rsid w:val="00101D3B"/>
    <w:rsid w:val="0011516A"/>
    <w:rsid w:val="001167B7"/>
    <w:rsid w:val="001213DA"/>
    <w:rsid w:val="00122065"/>
    <w:rsid w:val="00122C84"/>
    <w:rsid w:val="00133146"/>
    <w:rsid w:val="00135BFC"/>
    <w:rsid w:val="001477B1"/>
    <w:rsid w:val="001603ED"/>
    <w:rsid w:val="00182582"/>
    <w:rsid w:val="00182C28"/>
    <w:rsid w:val="001A5349"/>
    <w:rsid w:val="001A73EC"/>
    <w:rsid w:val="001B6EAC"/>
    <w:rsid w:val="001D5558"/>
    <w:rsid w:val="0022396F"/>
    <w:rsid w:val="00225E0F"/>
    <w:rsid w:val="002430A6"/>
    <w:rsid w:val="00264761"/>
    <w:rsid w:val="002727C3"/>
    <w:rsid w:val="002748F2"/>
    <w:rsid w:val="002A2363"/>
    <w:rsid w:val="002A5486"/>
    <w:rsid w:val="002B1D48"/>
    <w:rsid w:val="002B7A2C"/>
    <w:rsid w:val="002F70BC"/>
    <w:rsid w:val="00303C9D"/>
    <w:rsid w:val="0030492A"/>
    <w:rsid w:val="00335D52"/>
    <w:rsid w:val="003436A9"/>
    <w:rsid w:val="003601B4"/>
    <w:rsid w:val="00362C1B"/>
    <w:rsid w:val="0038717C"/>
    <w:rsid w:val="003B0D38"/>
    <w:rsid w:val="003B145A"/>
    <w:rsid w:val="003B2CC9"/>
    <w:rsid w:val="003D06D8"/>
    <w:rsid w:val="003E33E3"/>
    <w:rsid w:val="00404AA3"/>
    <w:rsid w:val="00445DA5"/>
    <w:rsid w:val="00454B7F"/>
    <w:rsid w:val="00471B4A"/>
    <w:rsid w:val="00471C20"/>
    <w:rsid w:val="00480FEC"/>
    <w:rsid w:val="00494774"/>
    <w:rsid w:val="004A210F"/>
    <w:rsid w:val="004A50B2"/>
    <w:rsid w:val="004E2322"/>
    <w:rsid w:val="004E7B52"/>
    <w:rsid w:val="005040BB"/>
    <w:rsid w:val="005067D5"/>
    <w:rsid w:val="00522698"/>
    <w:rsid w:val="00525F33"/>
    <w:rsid w:val="005319C3"/>
    <w:rsid w:val="00532BD4"/>
    <w:rsid w:val="0053597B"/>
    <w:rsid w:val="005415BC"/>
    <w:rsid w:val="0054633F"/>
    <w:rsid w:val="00561FA6"/>
    <w:rsid w:val="00565B9E"/>
    <w:rsid w:val="005A19A9"/>
    <w:rsid w:val="005A25D2"/>
    <w:rsid w:val="005B53CE"/>
    <w:rsid w:val="005C0DE3"/>
    <w:rsid w:val="005F51E3"/>
    <w:rsid w:val="006056FF"/>
    <w:rsid w:val="00641992"/>
    <w:rsid w:val="00693703"/>
    <w:rsid w:val="00694306"/>
    <w:rsid w:val="006A1563"/>
    <w:rsid w:val="007319CE"/>
    <w:rsid w:val="00771212"/>
    <w:rsid w:val="0078616A"/>
    <w:rsid w:val="00787717"/>
    <w:rsid w:val="00791648"/>
    <w:rsid w:val="007970FA"/>
    <w:rsid w:val="007B13EB"/>
    <w:rsid w:val="007B3740"/>
    <w:rsid w:val="007D5BA6"/>
    <w:rsid w:val="007D751E"/>
    <w:rsid w:val="007F02AF"/>
    <w:rsid w:val="007F7A5A"/>
    <w:rsid w:val="00820889"/>
    <w:rsid w:val="00823FEB"/>
    <w:rsid w:val="00845914"/>
    <w:rsid w:val="0086076E"/>
    <w:rsid w:val="0087460D"/>
    <w:rsid w:val="00875F9C"/>
    <w:rsid w:val="00895A43"/>
    <w:rsid w:val="008A6D87"/>
    <w:rsid w:val="008A7E03"/>
    <w:rsid w:val="008C76FB"/>
    <w:rsid w:val="008D5FCC"/>
    <w:rsid w:val="008F6B57"/>
    <w:rsid w:val="00927BF8"/>
    <w:rsid w:val="009414BB"/>
    <w:rsid w:val="0094575A"/>
    <w:rsid w:val="00952685"/>
    <w:rsid w:val="00991627"/>
    <w:rsid w:val="009A0550"/>
    <w:rsid w:val="009B5F92"/>
    <w:rsid w:val="009D79B7"/>
    <w:rsid w:val="009E1CB9"/>
    <w:rsid w:val="009F0DEA"/>
    <w:rsid w:val="009F0E86"/>
    <w:rsid w:val="009F5207"/>
    <w:rsid w:val="009F7F2B"/>
    <w:rsid w:val="00A14181"/>
    <w:rsid w:val="00A24E0B"/>
    <w:rsid w:val="00A250A0"/>
    <w:rsid w:val="00A308BC"/>
    <w:rsid w:val="00A402D3"/>
    <w:rsid w:val="00A4178F"/>
    <w:rsid w:val="00A46CBD"/>
    <w:rsid w:val="00A7043A"/>
    <w:rsid w:val="00A82B8E"/>
    <w:rsid w:val="00AA3EF4"/>
    <w:rsid w:val="00AD108F"/>
    <w:rsid w:val="00AE66BF"/>
    <w:rsid w:val="00B05521"/>
    <w:rsid w:val="00B10BE8"/>
    <w:rsid w:val="00B1232B"/>
    <w:rsid w:val="00B27874"/>
    <w:rsid w:val="00B30101"/>
    <w:rsid w:val="00B30548"/>
    <w:rsid w:val="00B33199"/>
    <w:rsid w:val="00B34CE3"/>
    <w:rsid w:val="00B37DB2"/>
    <w:rsid w:val="00B42479"/>
    <w:rsid w:val="00B44E57"/>
    <w:rsid w:val="00B452B9"/>
    <w:rsid w:val="00B60E41"/>
    <w:rsid w:val="00B645CA"/>
    <w:rsid w:val="00B65594"/>
    <w:rsid w:val="00B67506"/>
    <w:rsid w:val="00B67C45"/>
    <w:rsid w:val="00B77CEA"/>
    <w:rsid w:val="00B8069E"/>
    <w:rsid w:val="00B8523E"/>
    <w:rsid w:val="00B86DE4"/>
    <w:rsid w:val="00BC623D"/>
    <w:rsid w:val="00BC6913"/>
    <w:rsid w:val="00BC6EC6"/>
    <w:rsid w:val="00BD0C03"/>
    <w:rsid w:val="00BD1DE5"/>
    <w:rsid w:val="00BE1FCB"/>
    <w:rsid w:val="00BE3CE3"/>
    <w:rsid w:val="00C01467"/>
    <w:rsid w:val="00C02C6F"/>
    <w:rsid w:val="00C17CAB"/>
    <w:rsid w:val="00C20457"/>
    <w:rsid w:val="00C358E5"/>
    <w:rsid w:val="00C444EF"/>
    <w:rsid w:val="00C456EE"/>
    <w:rsid w:val="00C471C1"/>
    <w:rsid w:val="00C47699"/>
    <w:rsid w:val="00C7612C"/>
    <w:rsid w:val="00CA395B"/>
    <w:rsid w:val="00CA4333"/>
    <w:rsid w:val="00CA782F"/>
    <w:rsid w:val="00CB6BF3"/>
    <w:rsid w:val="00CC744A"/>
    <w:rsid w:val="00CE01F9"/>
    <w:rsid w:val="00CF6C73"/>
    <w:rsid w:val="00D0466A"/>
    <w:rsid w:val="00D06B8F"/>
    <w:rsid w:val="00D1284C"/>
    <w:rsid w:val="00D2613E"/>
    <w:rsid w:val="00D33414"/>
    <w:rsid w:val="00D34144"/>
    <w:rsid w:val="00D45298"/>
    <w:rsid w:val="00D644A0"/>
    <w:rsid w:val="00D65390"/>
    <w:rsid w:val="00D87A2A"/>
    <w:rsid w:val="00D953F6"/>
    <w:rsid w:val="00DA642C"/>
    <w:rsid w:val="00DC4B19"/>
    <w:rsid w:val="00DD1943"/>
    <w:rsid w:val="00DD5A64"/>
    <w:rsid w:val="00DD7D43"/>
    <w:rsid w:val="00DE2581"/>
    <w:rsid w:val="00E3033D"/>
    <w:rsid w:val="00E46FE1"/>
    <w:rsid w:val="00E65ED9"/>
    <w:rsid w:val="00E7033F"/>
    <w:rsid w:val="00E719EC"/>
    <w:rsid w:val="00E7446E"/>
    <w:rsid w:val="00E75B1C"/>
    <w:rsid w:val="00E80E58"/>
    <w:rsid w:val="00E82CB8"/>
    <w:rsid w:val="00EB23CE"/>
    <w:rsid w:val="00EE2886"/>
    <w:rsid w:val="00EE6B96"/>
    <w:rsid w:val="00F00D8F"/>
    <w:rsid w:val="00F03CC3"/>
    <w:rsid w:val="00F17F0E"/>
    <w:rsid w:val="00F2097C"/>
    <w:rsid w:val="00F31E8A"/>
    <w:rsid w:val="00F5090E"/>
    <w:rsid w:val="00F67E44"/>
    <w:rsid w:val="00F70470"/>
    <w:rsid w:val="00F9358C"/>
    <w:rsid w:val="00F9760E"/>
    <w:rsid w:val="00FB00BC"/>
    <w:rsid w:val="00FC01A7"/>
    <w:rsid w:val="00FD6465"/>
    <w:rsid w:val="00FD700C"/>
    <w:rsid w:val="00FE50C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2AE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56E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7033F"/>
    <w:pPr>
      <w:tabs>
        <w:tab w:val="center" w:pos="4252"/>
        <w:tab w:val="right" w:pos="8504"/>
      </w:tabs>
    </w:pPr>
  </w:style>
  <w:style w:type="character" w:customStyle="1" w:styleId="EncabezadoCar">
    <w:name w:val="Encabezado Car"/>
    <w:basedOn w:val="Fuentedeprrafopredeter"/>
    <w:link w:val="Encabezado"/>
    <w:uiPriority w:val="99"/>
    <w:rsid w:val="00E7033F"/>
  </w:style>
  <w:style w:type="paragraph" w:styleId="Piedepgina">
    <w:name w:val="footer"/>
    <w:basedOn w:val="Normal"/>
    <w:link w:val="PiedepginaCar"/>
    <w:uiPriority w:val="99"/>
    <w:unhideWhenUsed/>
    <w:rsid w:val="00E7033F"/>
    <w:pPr>
      <w:tabs>
        <w:tab w:val="center" w:pos="4252"/>
        <w:tab w:val="right" w:pos="8504"/>
      </w:tabs>
    </w:pPr>
  </w:style>
  <w:style w:type="character" w:customStyle="1" w:styleId="PiedepginaCar">
    <w:name w:val="Pie de página Car"/>
    <w:basedOn w:val="Fuentedeprrafopredeter"/>
    <w:link w:val="Piedepgina"/>
    <w:uiPriority w:val="99"/>
    <w:rsid w:val="00E7033F"/>
  </w:style>
  <w:style w:type="paragraph" w:styleId="Prrafodelista">
    <w:name w:val="List Paragraph"/>
    <w:basedOn w:val="Normal"/>
    <w:uiPriority w:val="34"/>
    <w:qFormat/>
    <w:rsid w:val="00C20457"/>
    <w:pPr>
      <w:spacing w:after="200" w:line="276" w:lineRule="auto"/>
      <w:ind w:left="720"/>
      <w:contextualSpacing/>
    </w:pPr>
    <w:rPr>
      <w:sz w:val="22"/>
      <w:szCs w:val="22"/>
      <w:lang w:val="es-CO"/>
    </w:rPr>
  </w:style>
  <w:style w:type="paragraph" w:customStyle="1" w:styleId="Default">
    <w:name w:val="Default"/>
    <w:rsid w:val="00C20457"/>
    <w:pPr>
      <w:autoSpaceDE w:val="0"/>
      <w:autoSpaceDN w:val="0"/>
      <w:adjustRightInd w:val="0"/>
    </w:pPr>
    <w:rPr>
      <w:rFonts w:ascii="Century Gothic" w:hAnsi="Century Gothic" w:cs="Century Gothic"/>
      <w:color w:val="000000"/>
      <w:lang w:val="es-CO"/>
    </w:rPr>
  </w:style>
  <w:style w:type="character" w:styleId="Hipervnculo">
    <w:name w:val="Hyperlink"/>
    <w:basedOn w:val="Fuentedeprrafopredeter"/>
    <w:uiPriority w:val="99"/>
    <w:unhideWhenUsed/>
    <w:rsid w:val="00C20457"/>
    <w:rPr>
      <w:color w:val="0563C1" w:themeColor="hyperlink"/>
      <w:u w:val="single"/>
    </w:rPr>
  </w:style>
  <w:style w:type="paragraph" w:styleId="NormalWeb">
    <w:name w:val="Normal (Web)"/>
    <w:basedOn w:val="Normal"/>
    <w:uiPriority w:val="99"/>
    <w:semiHidden/>
    <w:unhideWhenUsed/>
    <w:rsid w:val="0054633F"/>
    <w:pPr>
      <w:spacing w:after="200" w:line="276" w:lineRule="auto"/>
    </w:pPr>
    <w:rPr>
      <w:rFonts w:ascii="Times New Roman" w:hAnsi="Times New Roman" w:cs="Times New Roman"/>
      <w:lang w:val="es-CO"/>
    </w:rPr>
  </w:style>
  <w:style w:type="character" w:styleId="nfasissutil">
    <w:name w:val="Subtle Emphasis"/>
    <w:basedOn w:val="Fuentedeprrafopredeter"/>
    <w:uiPriority w:val="19"/>
    <w:qFormat/>
    <w:rsid w:val="0054633F"/>
    <w:rPr>
      <w:i/>
      <w:iCs/>
      <w:color w:val="808080"/>
    </w:rPr>
  </w:style>
  <w:style w:type="paragraph" w:customStyle="1" w:styleId="ecmsobodytext3">
    <w:name w:val="ec_msobodytext3"/>
    <w:basedOn w:val="Normal"/>
    <w:rsid w:val="0054633F"/>
    <w:pPr>
      <w:spacing w:after="324"/>
    </w:pPr>
    <w:rPr>
      <w:rFonts w:ascii="Times New Roman" w:eastAsia="Times New Roman" w:hAnsi="Times New Roman" w:cs="Times New Roman"/>
      <w:lang w:eastAsia="es-ES_tradnl"/>
    </w:rPr>
  </w:style>
  <w:style w:type="character" w:styleId="Refdenotaalpie">
    <w:name w:val="footnote reference"/>
    <w:aliases w:val="Ref. de nota al pie 2,Texto de nota al pi,Texto de nota al pie,Appel note de bas de page,Footnotes refss,Footnote number,referencia nota al pie,BVI fnr,f,4_G,16 Point,Superscript 6 Point,Texto nota al pie,Pie de Página,FC,Ref1"/>
    <w:qFormat/>
    <w:rsid w:val="00561FA6"/>
    <w:rPr>
      <w:vertAlign w:val="superscript"/>
    </w:rPr>
  </w:style>
  <w:style w:type="character" w:styleId="Mencinsinresolver">
    <w:name w:val="Unresolved Mention"/>
    <w:basedOn w:val="Fuentedeprrafopredeter"/>
    <w:uiPriority w:val="99"/>
    <w:rsid w:val="00C456EE"/>
    <w:rPr>
      <w:color w:val="605E5C"/>
      <w:shd w:val="clear" w:color="auto" w:fill="E1DFDD"/>
    </w:rPr>
  </w:style>
  <w:style w:type="paragraph" w:styleId="Textonotapie">
    <w:name w:val="footnote text"/>
    <w:aliases w:val="Ref. de nota al pie1,Fago Fußnotenzeichen,Texto nota pie Car Car Car,Texto nota pie Car Car C,Footnote Text Char Char Char Char Char,Footnote Text Char Char Char Char,Footnote reference,FA Fu,Footnote Text Cha,Footnote Text Char Char Char"/>
    <w:basedOn w:val="Normal"/>
    <w:link w:val="TextonotapieCar"/>
    <w:qFormat/>
    <w:rsid w:val="00A82B8E"/>
    <w:rPr>
      <w:rFonts w:ascii="Times New Roman" w:eastAsia="Times New Roman" w:hAnsi="Times New Roman" w:cs="Times New Roman"/>
      <w:sz w:val="20"/>
      <w:szCs w:val="20"/>
      <w:lang w:eastAsia="es-ES_tradnl"/>
    </w:rPr>
  </w:style>
  <w:style w:type="character" w:customStyle="1" w:styleId="TextonotapieCar">
    <w:name w:val="Texto nota pie Car"/>
    <w:aliases w:val="Ref. de nota al pie1 Car,Fago Fußnotenzeichen Car,Texto nota pie Car Car Car Car,Texto nota pie Car Car C Car,Footnote Text Char Char Char Char Char Car,Footnote Text Char Char Char Char Car,Footnote reference Car,FA Fu Car"/>
    <w:basedOn w:val="Fuentedeprrafopredeter"/>
    <w:link w:val="Textonotapie"/>
    <w:rsid w:val="00A82B8E"/>
    <w:rPr>
      <w:rFonts w:ascii="Times New Roman" w:eastAsia="Times New Roman" w:hAnsi="Times New Roman" w:cs="Times New Roman"/>
      <w:sz w:val="20"/>
      <w:szCs w:val="20"/>
      <w:lang w:eastAsia="es-ES_tradnl"/>
    </w:rPr>
  </w:style>
  <w:style w:type="paragraph" w:styleId="Sinespaciado">
    <w:name w:val="No Spacing"/>
    <w:uiPriority w:val="1"/>
    <w:qFormat/>
    <w:rsid w:val="008C76FB"/>
    <w:rPr>
      <w:sz w:val="22"/>
      <w:szCs w:val="22"/>
      <w:lang w:val="es-CO"/>
    </w:rPr>
  </w:style>
  <w:style w:type="character" w:customStyle="1" w:styleId="contentpasted0">
    <w:name w:val="contentpasted0"/>
    <w:basedOn w:val="Fuentedeprrafopredeter"/>
    <w:rsid w:val="007B13EB"/>
  </w:style>
  <w:style w:type="character" w:styleId="Textoennegrita">
    <w:name w:val="Strong"/>
    <w:basedOn w:val="Fuentedeprrafopredeter"/>
    <w:uiPriority w:val="22"/>
    <w:qFormat/>
    <w:rsid w:val="00A141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93841">
      <w:bodyDiv w:val="1"/>
      <w:marLeft w:val="0"/>
      <w:marRight w:val="0"/>
      <w:marTop w:val="0"/>
      <w:marBottom w:val="0"/>
      <w:divBdr>
        <w:top w:val="none" w:sz="0" w:space="0" w:color="auto"/>
        <w:left w:val="none" w:sz="0" w:space="0" w:color="auto"/>
        <w:bottom w:val="none" w:sz="0" w:space="0" w:color="auto"/>
        <w:right w:val="none" w:sz="0" w:space="0" w:color="auto"/>
      </w:divBdr>
    </w:div>
    <w:div w:id="297342520">
      <w:bodyDiv w:val="1"/>
      <w:marLeft w:val="0"/>
      <w:marRight w:val="0"/>
      <w:marTop w:val="0"/>
      <w:marBottom w:val="0"/>
      <w:divBdr>
        <w:top w:val="none" w:sz="0" w:space="0" w:color="auto"/>
        <w:left w:val="none" w:sz="0" w:space="0" w:color="auto"/>
        <w:bottom w:val="none" w:sz="0" w:space="0" w:color="auto"/>
        <w:right w:val="none" w:sz="0" w:space="0" w:color="auto"/>
      </w:divBdr>
    </w:div>
    <w:div w:id="898249410">
      <w:bodyDiv w:val="1"/>
      <w:marLeft w:val="0"/>
      <w:marRight w:val="0"/>
      <w:marTop w:val="0"/>
      <w:marBottom w:val="0"/>
      <w:divBdr>
        <w:top w:val="none" w:sz="0" w:space="0" w:color="auto"/>
        <w:left w:val="none" w:sz="0" w:space="0" w:color="auto"/>
        <w:bottom w:val="none" w:sz="0" w:space="0" w:color="auto"/>
        <w:right w:val="none" w:sz="0" w:space="0" w:color="auto"/>
      </w:divBdr>
    </w:div>
    <w:div w:id="15146887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tificacionesjudiciales.laequidad@laequidadseguros.coop"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Notificacionesjudiciales.laequidad@laequidadseguros.coop"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26</Pages>
  <Words>6692</Words>
  <Characters>36809</Characters>
  <Application>Microsoft Office Word</Application>
  <DocSecurity>0</DocSecurity>
  <Lines>306</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Heilyn Bautista</cp:lastModifiedBy>
  <cp:revision>99</cp:revision>
  <cp:lastPrinted>2023-02-17T15:22:00Z</cp:lastPrinted>
  <dcterms:created xsi:type="dcterms:W3CDTF">2024-04-17T02:47:00Z</dcterms:created>
  <dcterms:modified xsi:type="dcterms:W3CDTF">2024-04-17T19:22:00Z</dcterms:modified>
</cp:coreProperties>
</file>